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5330F9" w14:textId="77777777" w:rsidR="0076735B" w:rsidRPr="0035796F" w:rsidRDefault="0076735B" w:rsidP="0076735B">
      <w:pPr>
        <w:rPr>
          <w:rFonts w:ascii="Cambria" w:hAnsi="Cambria"/>
          <w:i/>
        </w:rPr>
      </w:pPr>
      <w:bookmarkStart w:id="0" w:name="_GoBack"/>
      <w:bookmarkEnd w:id="0"/>
      <w:r w:rsidRPr="0035796F">
        <w:rPr>
          <w:rFonts w:ascii="Cambria" w:hAnsi="Cambria"/>
          <w:i/>
        </w:rPr>
        <w:t>Draft language for SC12 recommendations on Shark Management Plans</w:t>
      </w:r>
    </w:p>
    <w:p w14:paraId="588AB5B8" w14:textId="68A1E3F7" w:rsidR="0076735B" w:rsidRPr="0035796F" w:rsidRDefault="00A365D9" w:rsidP="0076735B">
      <w:pPr>
        <w:rPr>
          <w:rFonts w:ascii="Cambria" w:hAnsi="Cambria"/>
          <w:i/>
        </w:rPr>
      </w:pPr>
      <w:r w:rsidRPr="0035796F">
        <w:rPr>
          <w:rFonts w:ascii="Cambria" w:hAnsi="Cambria"/>
          <w:i/>
        </w:rPr>
        <w:t>1930</w:t>
      </w:r>
      <w:r w:rsidR="0076735B" w:rsidRPr="0035796F">
        <w:rPr>
          <w:rFonts w:ascii="Cambria" w:hAnsi="Cambria"/>
          <w:i/>
        </w:rPr>
        <w:t xml:space="preserve"> </w:t>
      </w:r>
      <w:proofErr w:type="spellStart"/>
      <w:r w:rsidR="0076735B" w:rsidRPr="0035796F">
        <w:rPr>
          <w:rFonts w:ascii="Cambria" w:hAnsi="Cambria"/>
          <w:i/>
        </w:rPr>
        <w:t>hrs</w:t>
      </w:r>
      <w:proofErr w:type="spellEnd"/>
      <w:r w:rsidR="0076735B" w:rsidRPr="0035796F">
        <w:rPr>
          <w:rFonts w:ascii="Cambria" w:hAnsi="Cambria"/>
          <w:i/>
        </w:rPr>
        <w:t xml:space="preserve">, </w:t>
      </w:r>
      <w:r w:rsidR="00BF4824" w:rsidRPr="0035796F">
        <w:rPr>
          <w:rFonts w:ascii="Cambria" w:hAnsi="Cambria"/>
          <w:i/>
        </w:rPr>
        <w:t>6</w:t>
      </w:r>
      <w:r w:rsidR="0076735B" w:rsidRPr="0035796F">
        <w:rPr>
          <w:rFonts w:ascii="Cambria" w:hAnsi="Cambria"/>
          <w:i/>
        </w:rPr>
        <w:t xml:space="preserve"> August 2016</w:t>
      </w:r>
    </w:p>
    <w:p w14:paraId="5C6A3805" w14:textId="77777777" w:rsidR="0076735B" w:rsidRPr="0076735B" w:rsidRDefault="0076735B" w:rsidP="0076735B"/>
    <w:p w14:paraId="71F41265" w14:textId="601E25B8" w:rsidR="0076735B" w:rsidRPr="0076735B" w:rsidRDefault="0076735B" w:rsidP="0076735B">
      <w:pPr>
        <w:rPr>
          <w:rFonts w:ascii="Cambria" w:hAnsi="Cambria"/>
          <w:sz w:val="28"/>
          <w:szCs w:val="28"/>
        </w:rPr>
      </w:pPr>
      <w:r w:rsidRPr="0076735B">
        <w:rPr>
          <w:rFonts w:ascii="Cambria" w:hAnsi="Cambria"/>
          <w:sz w:val="28"/>
          <w:szCs w:val="28"/>
        </w:rPr>
        <w:t>SC12 considers that it is problematic to agree and apply a definition of longline fisheries “targeting” sharks, noting that fisheries need not be targeting sharks to be having a significant imp</w:t>
      </w:r>
      <w:r w:rsidR="0035796F">
        <w:rPr>
          <w:rFonts w:ascii="Cambria" w:hAnsi="Cambria"/>
          <w:sz w:val="28"/>
          <w:szCs w:val="28"/>
        </w:rPr>
        <w:t xml:space="preserve">act on vulnerable shark stocks. </w:t>
      </w:r>
      <w:r w:rsidRPr="0076735B">
        <w:rPr>
          <w:rFonts w:ascii="Cambria" w:hAnsi="Cambria"/>
          <w:sz w:val="28"/>
          <w:szCs w:val="28"/>
        </w:rPr>
        <w:t xml:space="preserve"> The Commission may wish to refer to the potential definitions in EB-WP-05 as a starting point for further consideration, if required.</w:t>
      </w:r>
      <w:r w:rsidR="0035796F">
        <w:rPr>
          <w:rFonts w:ascii="Cambria" w:hAnsi="Cambria"/>
          <w:sz w:val="28"/>
          <w:szCs w:val="28"/>
        </w:rPr>
        <w:t xml:space="preserve"> </w:t>
      </w:r>
      <w:r w:rsidRPr="0076735B">
        <w:rPr>
          <w:rFonts w:ascii="Cambria" w:hAnsi="Cambria"/>
          <w:sz w:val="28"/>
          <w:szCs w:val="28"/>
        </w:rPr>
        <w:t xml:space="preserve"> </w:t>
      </w:r>
    </w:p>
    <w:p w14:paraId="1FE5CF75" w14:textId="70A85E31" w:rsidR="00A67F0F" w:rsidRDefault="00A67F0F" w:rsidP="0076735B">
      <w:pPr>
        <w:rPr>
          <w:rFonts w:ascii="Cambria" w:hAnsi="Cambria"/>
          <w:sz w:val="28"/>
          <w:szCs w:val="28"/>
        </w:rPr>
      </w:pPr>
    </w:p>
    <w:p w14:paraId="5F5610DD" w14:textId="72EDA4E4" w:rsidR="00A67F0F" w:rsidRPr="00A365D9" w:rsidRDefault="00A67F0F" w:rsidP="00A67F0F">
      <w:pPr>
        <w:rPr>
          <w:rFonts w:ascii="Cambria" w:hAnsi="Cambria"/>
          <w:strike/>
          <w:sz w:val="28"/>
          <w:szCs w:val="28"/>
        </w:rPr>
      </w:pPr>
      <w:r>
        <w:rPr>
          <w:rFonts w:ascii="Cambria" w:hAnsi="Cambria"/>
          <w:sz w:val="28"/>
          <w:szCs w:val="28"/>
        </w:rPr>
        <w:t xml:space="preserve">SC12 recommends that the Commission adopt the attached </w:t>
      </w:r>
      <w:ins w:id="1" w:author="Shelley Clarke" w:date="2016-08-07T08:18:00Z">
        <w:r w:rsidR="00F473AA">
          <w:rPr>
            <w:rFonts w:ascii="Cambria" w:hAnsi="Cambria"/>
            <w:sz w:val="28"/>
            <w:szCs w:val="28"/>
          </w:rPr>
          <w:t>contents list</w:t>
        </w:r>
      </w:ins>
      <w:del w:id="2" w:author="Shelley Clarke" w:date="2016-08-07T08:18:00Z">
        <w:r w:rsidDel="00F473AA">
          <w:rPr>
            <w:rFonts w:ascii="Cambria" w:hAnsi="Cambria"/>
            <w:sz w:val="28"/>
            <w:szCs w:val="28"/>
          </w:rPr>
          <w:delText>template</w:delText>
        </w:r>
      </w:del>
      <w:r>
        <w:rPr>
          <w:rFonts w:ascii="Cambria" w:hAnsi="Cambria"/>
          <w:sz w:val="28"/>
          <w:szCs w:val="28"/>
        </w:rPr>
        <w:t xml:space="preserve"> for the development of any new shark management plans</w:t>
      </w:r>
      <w:r w:rsidR="00F473AA">
        <w:rPr>
          <w:rFonts w:ascii="Cambria" w:hAnsi="Cambria"/>
          <w:sz w:val="28"/>
          <w:szCs w:val="28"/>
        </w:rPr>
        <w:t xml:space="preserve">.  </w:t>
      </w:r>
    </w:p>
    <w:p w14:paraId="03B693DB" w14:textId="77777777" w:rsidR="00900FC0" w:rsidRPr="00A365D9" w:rsidRDefault="00900FC0" w:rsidP="0076735B">
      <w:pPr>
        <w:rPr>
          <w:rFonts w:ascii="Cambria" w:hAnsi="Cambria"/>
          <w:strike/>
          <w:sz w:val="28"/>
          <w:szCs w:val="28"/>
        </w:rPr>
      </w:pPr>
    </w:p>
    <w:p w14:paraId="0E52FC86" w14:textId="7F99DDAE" w:rsidR="00D72D89" w:rsidRDefault="0076735B" w:rsidP="0076735B">
      <w:pPr>
        <w:rPr>
          <w:rFonts w:ascii="Cambria" w:hAnsi="Cambria"/>
          <w:sz w:val="28"/>
          <w:szCs w:val="28"/>
        </w:rPr>
      </w:pPr>
      <w:r w:rsidRPr="0076735B">
        <w:rPr>
          <w:rFonts w:ascii="Cambria" w:hAnsi="Cambria"/>
          <w:sz w:val="28"/>
          <w:szCs w:val="28"/>
        </w:rPr>
        <w:t xml:space="preserve">SC recommends that the Commission review </w:t>
      </w:r>
      <w:r w:rsidR="0008761D">
        <w:rPr>
          <w:rFonts w:ascii="Cambria" w:hAnsi="Cambria"/>
          <w:sz w:val="28"/>
          <w:szCs w:val="28"/>
        </w:rPr>
        <w:t xml:space="preserve">newly </w:t>
      </w:r>
      <w:r w:rsidRPr="0076735B">
        <w:rPr>
          <w:rFonts w:ascii="Cambria" w:hAnsi="Cambria"/>
          <w:sz w:val="28"/>
          <w:szCs w:val="28"/>
        </w:rPr>
        <w:t>submitted SMPs for completeness and quality, with a view toward encouraging continuous improvement and documenting the scientific basis for all national management measures</w:t>
      </w:r>
      <w:ins w:id="3" w:author="Shelley Clarke" w:date="2016-08-07T08:20:00Z">
        <w:r w:rsidR="0035796F">
          <w:rPr>
            <w:rFonts w:ascii="Cambria" w:hAnsi="Cambria"/>
            <w:sz w:val="28"/>
            <w:szCs w:val="28"/>
          </w:rPr>
          <w:t xml:space="preserve"> referenced in the SMP</w:t>
        </w:r>
      </w:ins>
      <w:r w:rsidRPr="0076735B">
        <w:rPr>
          <w:rFonts w:ascii="Cambria" w:hAnsi="Cambria"/>
          <w:sz w:val="28"/>
          <w:szCs w:val="28"/>
        </w:rPr>
        <w:t>. </w:t>
      </w:r>
    </w:p>
    <w:p w14:paraId="3FC80603" w14:textId="77777777" w:rsidR="00CC453D" w:rsidRDefault="00CC453D" w:rsidP="0076735B">
      <w:pPr>
        <w:rPr>
          <w:rFonts w:ascii="Cambria" w:hAnsi="Cambria"/>
          <w:sz w:val="28"/>
          <w:szCs w:val="28"/>
        </w:rPr>
      </w:pPr>
    </w:p>
    <w:p w14:paraId="485E2AAF" w14:textId="77777777" w:rsidR="00CC453D" w:rsidRDefault="00CC453D" w:rsidP="0076735B">
      <w:pPr>
        <w:sectPr w:rsidR="00CC453D">
          <w:pgSz w:w="12240" w:h="15840"/>
          <w:pgMar w:top="1440" w:right="1440" w:bottom="1440" w:left="1440" w:header="720" w:footer="720" w:gutter="0"/>
          <w:cols w:space="720"/>
          <w:docGrid w:linePitch="360"/>
        </w:sectPr>
      </w:pPr>
    </w:p>
    <w:p w14:paraId="1DE7105B" w14:textId="46FE27B0" w:rsidR="00CC453D" w:rsidRDefault="00A365D9" w:rsidP="00CC453D">
      <w:pPr>
        <w:pStyle w:val="SCCCaption"/>
      </w:pPr>
      <w:r w:rsidRPr="00A365D9">
        <w:lastRenderedPageBreak/>
        <w:t xml:space="preserve">NOTE:  </w:t>
      </w:r>
      <w:r>
        <w:tab/>
        <w:t>In interest of coming to consensus on the appropriate contents of a shark management plan, I would like to suggest three options:</w:t>
      </w:r>
    </w:p>
    <w:p w14:paraId="3851434C" w14:textId="2A83B392" w:rsidR="00A365D9" w:rsidRDefault="00A365D9" w:rsidP="00A365D9">
      <w:pPr>
        <w:pStyle w:val="SCCCaption"/>
        <w:numPr>
          <w:ilvl w:val="0"/>
          <w:numId w:val="2"/>
        </w:numPr>
      </w:pPr>
      <w:r>
        <w:t xml:space="preserve"> Continue to discuss (and modify) the template below</w:t>
      </w:r>
      <w:r w:rsidR="00F473AA">
        <w:t xml:space="preserve"> from Annex E of EB-WP-05</w:t>
      </w:r>
      <w:r w:rsidR="0035796F">
        <w:t xml:space="preserve"> modified slightly based on comments received at SC12</w:t>
      </w:r>
      <w:r>
        <w:t>.</w:t>
      </w:r>
    </w:p>
    <w:p w14:paraId="19DD9E9C" w14:textId="23ACCA30" w:rsidR="00A365D9" w:rsidRDefault="00A365D9" w:rsidP="00A365D9">
      <w:pPr>
        <w:pStyle w:val="SCCCaption"/>
        <w:numPr>
          <w:ilvl w:val="0"/>
          <w:numId w:val="2"/>
        </w:numPr>
      </w:pPr>
      <w:r>
        <w:t xml:space="preserve">Generalize the information using the bullet points from Section </w:t>
      </w:r>
      <w:r w:rsidR="00F473AA">
        <w:t xml:space="preserve">3 </w:t>
      </w:r>
      <w:r>
        <w:t>of EB-WP-05 (appended below)</w:t>
      </w:r>
    </w:p>
    <w:p w14:paraId="56DF4B2C" w14:textId="742EF178" w:rsidR="00A365D9" w:rsidRPr="00A365D9" w:rsidRDefault="00A365D9" w:rsidP="00A365D9">
      <w:pPr>
        <w:pStyle w:val="SCCCaption"/>
        <w:numPr>
          <w:ilvl w:val="0"/>
          <w:numId w:val="2"/>
        </w:numPr>
      </w:pPr>
      <w:r>
        <w:t xml:space="preserve">Scale back to </w:t>
      </w:r>
      <w:r w:rsidR="00F473AA">
        <w:t xml:space="preserve">text similar/identical to </w:t>
      </w:r>
      <w:r>
        <w:t xml:space="preserve">the original contents of the Commission’s tasking text (ref. Annex </w:t>
      </w:r>
      <w:r w:rsidR="00F473AA">
        <w:t>C</w:t>
      </w:r>
      <w:r>
        <w:t xml:space="preserve"> of EB-WP-05</w:t>
      </w:r>
      <w:r w:rsidR="00F473AA">
        <w:t xml:space="preserve"> (originally Attachment J of the WCPFC12 Summary Report)</w:t>
      </w:r>
      <w:r>
        <w:t>; also appended below)</w:t>
      </w:r>
    </w:p>
    <w:p w14:paraId="2098C23E" w14:textId="77777777" w:rsidR="00A365D9" w:rsidRDefault="00A365D9" w:rsidP="00CC453D">
      <w:pPr>
        <w:pStyle w:val="SCCCaption"/>
        <w:rPr>
          <w:strike/>
        </w:rPr>
      </w:pPr>
    </w:p>
    <w:p w14:paraId="1F609A9E" w14:textId="06766113" w:rsidR="00A365D9" w:rsidRPr="00F473AA" w:rsidRDefault="00A365D9" w:rsidP="00CC453D">
      <w:pPr>
        <w:pStyle w:val="SCCCaption"/>
        <w:rPr>
          <w:rFonts w:ascii="Cooper Black" w:hAnsi="Cooper Black"/>
          <w:sz w:val="32"/>
          <w:szCs w:val="32"/>
        </w:rPr>
      </w:pPr>
      <w:r w:rsidRPr="00F473AA">
        <w:rPr>
          <w:rFonts w:ascii="Cooper Black" w:hAnsi="Cooper Black"/>
          <w:sz w:val="32"/>
          <w:szCs w:val="32"/>
        </w:rPr>
        <w:t>OPTION 1</w:t>
      </w:r>
    </w:p>
    <w:tbl>
      <w:tblPr>
        <w:tblStyle w:val="TableGrid"/>
        <w:tblW w:w="0" w:type="auto"/>
        <w:tblLayout w:type="fixed"/>
        <w:tblLook w:val="04A0" w:firstRow="1" w:lastRow="0" w:firstColumn="1" w:lastColumn="0" w:noHBand="0" w:noVBand="1"/>
      </w:tblPr>
      <w:tblGrid>
        <w:gridCol w:w="434"/>
        <w:gridCol w:w="1654"/>
        <w:gridCol w:w="630"/>
        <w:gridCol w:w="630"/>
        <w:gridCol w:w="528"/>
        <w:gridCol w:w="12"/>
        <w:gridCol w:w="540"/>
        <w:gridCol w:w="450"/>
        <w:gridCol w:w="549"/>
        <w:gridCol w:w="204"/>
        <w:gridCol w:w="565"/>
        <w:gridCol w:w="560"/>
        <w:gridCol w:w="303"/>
        <w:gridCol w:w="236"/>
        <w:gridCol w:w="554"/>
        <w:gridCol w:w="482"/>
        <w:gridCol w:w="481"/>
        <w:gridCol w:w="480"/>
        <w:gridCol w:w="480"/>
        <w:gridCol w:w="479"/>
      </w:tblGrid>
      <w:tr w:rsidR="00A365D9" w14:paraId="237E045A" w14:textId="77777777" w:rsidTr="00C81F41">
        <w:trPr>
          <w:trHeight w:val="548"/>
        </w:trPr>
        <w:tc>
          <w:tcPr>
            <w:tcW w:w="5427" w:type="dxa"/>
            <w:gridSpan w:val="9"/>
          </w:tcPr>
          <w:p w14:paraId="446B3E36" w14:textId="77777777" w:rsidR="00A365D9" w:rsidRPr="000303B1" w:rsidRDefault="00A365D9" w:rsidP="00414F9B">
            <w:pPr>
              <w:rPr>
                <w:sz w:val="28"/>
                <w:szCs w:val="28"/>
              </w:rPr>
            </w:pPr>
            <w:r w:rsidRPr="000303B1">
              <w:rPr>
                <w:sz w:val="28"/>
                <w:szCs w:val="28"/>
              </w:rPr>
              <w:t>WCPFC Shark Management Plan for Longline Fisheries</w:t>
            </w:r>
          </w:p>
        </w:tc>
        <w:tc>
          <w:tcPr>
            <w:tcW w:w="4824" w:type="dxa"/>
            <w:gridSpan w:val="11"/>
          </w:tcPr>
          <w:p w14:paraId="358AA8E4" w14:textId="2FDE7BDE" w:rsidR="00A365D9" w:rsidRDefault="00A365D9" w:rsidP="002B487C">
            <w:r>
              <w:t xml:space="preserve">CCM:  </w:t>
            </w:r>
          </w:p>
        </w:tc>
      </w:tr>
      <w:tr w:rsidR="00A365D9" w14:paraId="461A8465" w14:textId="77777777" w:rsidTr="00A365D9">
        <w:trPr>
          <w:trHeight w:val="458"/>
        </w:trPr>
        <w:tc>
          <w:tcPr>
            <w:tcW w:w="10251" w:type="dxa"/>
            <w:gridSpan w:val="20"/>
            <w:shd w:val="clear" w:color="auto" w:fill="auto"/>
          </w:tcPr>
          <w:p w14:paraId="6A291BC0" w14:textId="0255E2E6" w:rsidR="00A365D9" w:rsidRPr="000303B1" w:rsidRDefault="00A365D9" w:rsidP="00414F9B">
            <w:r>
              <w:t xml:space="preserve">Objective:  </w:t>
            </w:r>
          </w:p>
        </w:tc>
      </w:tr>
      <w:tr w:rsidR="00CC453D" w14:paraId="3D33D446" w14:textId="77777777" w:rsidTr="00414F9B">
        <w:trPr>
          <w:trHeight w:val="458"/>
        </w:trPr>
        <w:tc>
          <w:tcPr>
            <w:tcW w:w="10251" w:type="dxa"/>
            <w:gridSpan w:val="20"/>
            <w:shd w:val="clear" w:color="auto" w:fill="8DB3E2" w:themeFill="text2" w:themeFillTint="66"/>
          </w:tcPr>
          <w:p w14:paraId="3479BC26" w14:textId="58B7DCA6" w:rsidR="00CC453D" w:rsidRPr="000303B1" w:rsidRDefault="00CC453D" w:rsidP="00A365D9">
            <w:r w:rsidRPr="000303B1">
              <w:t xml:space="preserve">Species Covered </w:t>
            </w:r>
            <w:r w:rsidR="00A365D9">
              <w:t xml:space="preserve">and Catch in [metric </w:t>
            </w:r>
            <w:proofErr w:type="spellStart"/>
            <w:r w:rsidR="00A365D9">
              <w:t>tonnes</w:t>
            </w:r>
            <w:proofErr w:type="spellEnd"/>
            <w:r w:rsidR="00A365D9">
              <w:t xml:space="preserve"> / number]</w:t>
            </w:r>
          </w:p>
        </w:tc>
      </w:tr>
      <w:tr w:rsidR="00CC453D" w:rsidRPr="0066410A" w14:paraId="55E401F8" w14:textId="77777777" w:rsidTr="00414F9B">
        <w:trPr>
          <w:trHeight w:val="216"/>
        </w:trPr>
        <w:tc>
          <w:tcPr>
            <w:tcW w:w="434" w:type="dxa"/>
            <w:shd w:val="clear" w:color="auto" w:fill="8DB3E2" w:themeFill="text2" w:themeFillTint="66"/>
          </w:tcPr>
          <w:p w14:paraId="08634C70" w14:textId="77777777" w:rsidR="00CC453D" w:rsidRPr="0066410A" w:rsidRDefault="00CC453D" w:rsidP="00414F9B"/>
        </w:tc>
        <w:tc>
          <w:tcPr>
            <w:tcW w:w="3442" w:type="dxa"/>
            <w:gridSpan w:val="4"/>
          </w:tcPr>
          <w:p w14:paraId="64781158" w14:textId="77777777" w:rsidR="00CC453D" w:rsidRPr="000303B1" w:rsidRDefault="00CC453D" w:rsidP="00414F9B">
            <w:r w:rsidRPr="000303B1">
              <w:t>Blue shark:  Y/N</w:t>
            </w:r>
          </w:p>
        </w:tc>
        <w:tc>
          <w:tcPr>
            <w:tcW w:w="3183" w:type="dxa"/>
            <w:gridSpan w:val="8"/>
          </w:tcPr>
          <w:p w14:paraId="6D3E40B2" w14:textId="77777777" w:rsidR="00CC453D" w:rsidRPr="000303B1" w:rsidRDefault="00CC453D" w:rsidP="00414F9B">
            <w:r w:rsidRPr="000303B1">
              <w:t xml:space="preserve">Stock:  </w:t>
            </w:r>
          </w:p>
        </w:tc>
        <w:tc>
          <w:tcPr>
            <w:tcW w:w="3192" w:type="dxa"/>
            <w:gridSpan w:val="7"/>
          </w:tcPr>
          <w:p w14:paraId="0844E3CE" w14:textId="5A5ADB0F" w:rsidR="00CC453D" w:rsidRPr="000303B1" w:rsidRDefault="00CC453D" w:rsidP="0008761D">
            <w:r w:rsidRPr="000303B1">
              <w:t xml:space="preserve">Catch limit:  </w:t>
            </w:r>
          </w:p>
        </w:tc>
      </w:tr>
      <w:tr w:rsidR="00CC453D" w:rsidRPr="0066410A" w14:paraId="4589B73C" w14:textId="77777777" w:rsidTr="00414F9B">
        <w:trPr>
          <w:trHeight w:val="216"/>
        </w:trPr>
        <w:tc>
          <w:tcPr>
            <w:tcW w:w="434" w:type="dxa"/>
            <w:shd w:val="clear" w:color="auto" w:fill="8DB3E2" w:themeFill="text2" w:themeFillTint="66"/>
          </w:tcPr>
          <w:p w14:paraId="272C6069" w14:textId="77777777" w:rsidR="00CC453D" w:rsidRPr="0066410A" w:rsidRDefault="00CC453D" w:rsidP="00414F9B"/>
        </w:tc>
        <w:tc>
          <w:tcPr>
            <w:tcW w:w="3442" w:type="dxa"/>
            <w:gridSpan w:val="4"/>
          </w:tcPr>
          <w:p w14:paraId="6C7B6366" w14:textId="77777777" w:rsidR="00CC453D" w:rsidRPr="000303B1" w:rsidRDefault="00CC453D" w:rsidP="00414F9B">
            <w:r w:rsidRPr="000303B1">
              <w:t>Mako sharks:  Y/N</w:t>
            </w:r>
          </w:p>
        </w:tc>
        <w:tc>
          <w:tcPr>
            <w:tcW w:w="3183" w:type="dxa"/>
            <w:gridSpan w:val="8"/>
          </w:tcPr>
          <w:p w14:paraId="54A1364A" w14:textId="77777777" w:rsidR="00CC453D" w:rsidRPr="000303B1" w:rsidRDefault="00CC453D" w:rsidP="00414F9B">
            <w:r w:rsidRPr="000303B1">
              <w:t xml:space="preserve">Stock:  </w:t>
            </w:r>
          </w:p>
        </w:tc>
        <w:tc>
          <w:tcPr>
            <w:tcW w:w="3192" w:type="dxa"/>
            <w:gridSpan w:val="7"/>
          </w:tcPr>
          <w:p w14:paraId="47ACA6D9" w14:textId="33EE3A9E" w:rsidR="00CC453D" w:rsidRPr="000303B1" w:rsidRDefault="00CC453D" w:rsidP="0008761D">
            <w:r w:rsidRPr="000303B1">
              <w:t>Catch limit</w:t>
            </w:r>
            <w:r w:rsidR="00A365D9">
              <w:t>:</w:t>
            </w:r>
            <w:r w:rsidRPr="000303B1">
              <w:t xml:space="preserve"> </w:t>
            </w:r>
          </w:p>
        </w:tc>
      </w:tr>
      <w:tr w:rsidR="00CC453D" w:rsidRPr="0066410A" w14:paraId="41DA0596" w14:textId="77777777" w:rsidTr="00414F9B">
        <w:trPr>
          <w:trHeight w:val="216"/>
        </w:trPr>
        <w:tc>
          <w:tcPr>
            <w:tcW w:w="434" w:type="dxa"/>
            <w:shd w:val="clear" w:color="auto" w:fill="8DB3E2" w:themeFill="text2" w:themeFillTint="66"/>
          </w:tcPr>
          <w:p w14:paraId="4F4761EC" w14:textId="77777777" w:rsidR="00CC453D" w:rsidRPr="0066410A" w:rsidRDefault="00CC453D" w:rsidP="00414F9B"/>
        </w:tc>
        <w:tc>
          <w:tcPr>
            <w:tcW w:w="3442" w:type="dxa"/>
            <w:gridSpan w:val="4"/>
          </w:tcPr>
          <w:p w14:paraId="00846E82" w14:textId="77777777" w:rsidR="00CC453D" w:rsidRPr="000303B1" w:rsidRDefault="00CC453D" w:rsidP="00414F9B">
            <w:r w:rsidRPr="000303B1">
              <w:t>Thresher sharks:  Y/N</w:t>
            </w:r>
          </w:p>
        </w:tc>
        <w:tc>
          <w:tcPr>
            <w:tcW w:w="3183" w:type="dxa"/>
            <w:gridSpan w:val="8"/>
          </w:tcPr>
          <w:p w14:paraId="7390278C" w14:textId="77777777" w:rsidR="00CC453D" w:rsidRPr="000303B1" w:rsidRDefault="00CC453D" w:rsidP="00414F9B">
            <w:r w:rsidRPr="000303B1">
              <w:t xml:space="preserve">Stock:  </w:t>
            </w:r>
          </w:p>
        </w:tc>
        <w:tc>
          <w:tcPr>
            <w:tcW w:w="3192" w:type="dxa"/>
            <w:gridSpan w:val="7"/>
          </w:tcPr>
          <w:p w14:paraId="7C4A1A25" w14:textId="1A48AE49" w:rsidR="00CC453D" w:rsidRPr="000303B1" w:rsidRDefault="00CC453D" w:rsidP="0008761D">
            <w:r w:rsidRPr="000303B1">
              <w:t>Catch limit :</w:t>
            </w:r>
          </w:p>
        </w:tc>
      </w:tr>
      <w:tr w:rsidR="00CC453D" w:rsidRPr="0066410A" w14:paraId="368F7E36" w14:textId="77777777" w:rsidTr="00414F9B">
        <w:trPr>
          <w:trHeight w:val="216"/>
        </w:trPr>
        <w:tc>
          <w:tcPr>
            <w:tcW w:w="434" w:type="dxa"/>
            <w:shd w:val="clear" w:color="auto" w:fill="8DB3E2" w:themeFill="text2" w:themeFillTint="66"/>
          </w:tcPr>
          <w:p w14:paraId="641526FA" w14:textId="77777777" w:rsidR="00CC453D" w:rsidRPr="0066410A" w:rsidRDefault="00CC453D" w:rsidP="00414F9B"/>
        </w:tc>
        <w:tc>
          <w:tcPr>
            <w:tcW w:w="3442" w:type="dxa"/>
            <w:gridSpan w:val="4"/>
          </w:tcPr>
          <w:p w14:paraId="1A853CB5" w14:textId="77777777" w:rsidR="00CC453D" w:rsidRPr="000303B1" w:rsidRDefault="00CC453D" w:rsidP="00414F9B">
            <w:r w:rsidRPr="000303B1">
              <w:t>Porbeagle shark:  Y/N</w:t>
            </w:r>
          </w:p>
        </w:tc>
        <w:tc>
          <w:tcPr>
            <w:tcW w:w="3183" w:type="dxa"/>
            <w:gridSpan w:val="8"/>
          </w:tcPr>
          <w:p w14:paraId="0476B736" w14:textId="77777777" w:rsidR="00CC453D" w:rsidRPr="000303B1" w:rsidRDefault="00CC453D" w:rsidP="00414F9B">
            <w:r w:rsidRPr="000303B1">
              <w:t xml:space="preserve">Stock:  </w:t>
            </w:r>
          </w:p>
        </w:tc>
        <w:tc>
          <w:tcPr>
            <w:tcW w:w="3192" w:type="dxa"/>
            <w:gridSpan w:val="7"/>
          </w:tcPr>
          <w:p w14:paraId="595F42B8" w14:textId="554B878E" w:rsidR="00CC453D" w:rsidRPr="000303B1" w:rsidRDefault="00CC453D" w:rsidP="0008761D">
            <w:r w:rsidRPr="000303B1">
              <w:t>Catch limit</w:t>
            </w:r>
            <w:r w:rsidR="00A365D9">
              <w:t>:</w:t>
            </w:r>
            <w:r w:rsidRPr="000303B1">
              <w:t xml:space="preserve"> </w:t>
            </w:r>
          </w:p>
        </w:tc>
      </w:tr>
      <w:tr w:rsidR="00CC453D" w:rsidRPr="0066410A" w14:paraId="36E699A4" w14:textId="77777777" w:rsidTr="00414F9B">
        <w:trPr>
          <w:trHeight w:val="440"/>
        </w:trPr>
        <w:tc>
          <w:tcPr>
            <w:tcW w:w="434" w:type="dxa"/>
            <w:shd w:val="clear" w:color="auto" w:fill="8DB3E2" w:themeFill="text2" w:themeFillTint="66"/>
          </w:tcPr>
          <w:p w14:paraId="39E9B0A3" w14:textId="77777777" w:rsidR="00CC453D" w:rsidRPr="0066410A" w:rsidRDefault="00CC453D" w:rsidP="00414F9B"/>
        </w:tc>
        <w:tc>
          <w:tcPr>
            <w:tcW w:w="3442" w:type="dxa"/>
            <w:gridSpan w:val="4"/>
          </w:tcPr>
          <w:p w14:paraId="552A40F2" w14:textId="77777777" w:rsidR="00CC453D" w:rsidRPr="000303B1" w:rsidRDefault="00CC453D" w:rsidP="00414F9B">
            <w:pPr>
              <w:tabs>
                <w:tab w:val="left" w:pos="2754"/>
              </w:tabs>
            </w:pPr>
            <w:r w:rsidRPr="000303B1">
              <w:t xml:space="preserve">Hammerhead sharks:  </w:t>
            </w:r>
            <w:r>
              <w:t>Y</w:t>
            </w:r>
            <w:r w:rsidRPr="000303B1">
              <w:t>/N</w:t>
            </w:r>
          </w:p>
        </w:tc>
        <w:tc>
          <w:tcPr>
            <w:tcW w:w="3183" w:type="dxa"/>
            <w:gridSpan w:val="8"/>
          </w:tcPr>
          <w:p w14:paraId="510A54B0" w14:textId="77777777" w:rsidR="00CC453D" w:rsidRPr="000303B1" w:rsidRDefault="00CC453D" w:rsidP="00414F9B">
            <w:r w:rsidRPr="000303B1">
              <w:t xml:space="preserve">Stock:  </w:t>
            </w:r>
          </w:p>
        </w:tc>
        <w:tc>
          <w:tcPr>
            <w:tcW w:w="3192" w:type="dxa"/>
            <w:gridSpan w:val="7"/>
          </w:tcPr>
          <w:p w14:paraId="145FB670" w14:textId="15815AC8" w:rsidR="00CC453D" w:rsidRPr="000303B1" w:rsidRDefault="00CC453D" w:rsidP="0008761D">
            <w:r w:rsidRPr="000303B1">
              <w:t>Catch limit :</w:t>
            </w:r>
          </w:p>
        </w:tc>
      </w:tr>
      <w:tr w:rsidR="00CC453D" w:rsidRPr="0066410A" w14:paraId="01CFB18C" w14:textId="77777777" w:rsidTr="00414F9B">
        <w:trPr>
          <w:trHeight w:val="476"/>
        </w:trPr>
        <w:tc>
          <w:tcPr>
            <w:tcW w:w="434" w:type="dxa"/>
            <w:shd w:val="clear" w:color="auto" w:fill="8DB3E2" w:themeFill="text2" w:themeFillTint="66"/>
          </w:tcPr>
          <w:p w14:paraId="47A0EFD6" w14:textId="77777777" w:rsidR="00CC453D" w:rsidRPr="0066410A" w:rsidRDefault="00CC453D" w:rsidP="00414F9B"/>
        </w:tc>
        <w:tc>
          <w:tcPr>
            <w:tcW w:w="3442" w:type="dxa"/>
            <w:gridSpan w:val="4"/>
          </w:tcPr>
          <w:p w14:paraId="041DB49F" w14:textId="77777777" w:rsidR="00CC453D" w:rsidRPr="000303B1" w:rsidRDefault="00CC453D" w:rsidP="00414F9B">
            <w:r w:rsidRPr="000303B1">
              <w:t>Other sharks (list):  Y/N</w:t>
            </w:r>
          </w:p>
        </w:tc>
        <w:tc>
          <w:tcPr>
            <w:tcW w:w="3183" w:type="dxa"/>
            <w:gridSpan w:val="8"/>
          </w:tcPr>
          <w:p w14:paraId="02A6DD01" w14:textId="77777777" w:rsidR="00CC453D" w:rsidRPr="000303B1" w:rsidRDefault="00CC453D" w:rsidP="00414F9B">
            <w:r w:rsidRPr="000303B1">
              <w:t xml:space="preserve">Stock:  </w:t>
            </w:r>
          </w:p>
        </w:tc>
        <w:tc>
          <w:tcPr>
            <w:tcW w:w="3192" w:type="dxa"/>
            <w:gridSpan w:val="7"/>
          </w:tcPr>
          <w:p w14:paraId="56792D67" w14:textId="1E8469F9" w:rsidR="00CC453D" w:rsidRPr="000303B1" w:rsidRDefault="00CC453D" w:rsidP="0008761D">
            <w:r w:rsidRPr="000303B1">
              <w:t>Catch limit :</w:t>
            </w:r>
          </w:p>
        </w:tc>
      </w:tr>
      <w:tr w:rsidR="00CC453D" w14:paraId="497286B0" w14:textId="77777777" w:rsidTr="00414F9B">
        <w:trPr>
          <w:trHeight w:val="288"/>
        </w:trPr>
        <w:tc>
          <w:tcPr>
            <w:tcW w:w="10251" w:type="dxa"/>
            <w:gridSpan w:val="20"/>
            <w:shd w:val="clear" w:color="auto" w:fill="8DB3E2" w:themeFill="text2" w:themeFillTint="66"/>
          </w:tcPr>
          <w:p w14:paraId="17DB0C46" w14:textId="77777777" w:rsidR="00CC453D" w:rsidRDefault="00CC453D" w:rsidP="00414F9B">
            <w:r>
              <w:t>Fleet Information</w:t>
            </w:r>
          </w:p>
        </w:tc>
      </w:tr>
      <w:tr w:rsidR="00CC453D" w14:paraId="736A37BC" w14:textId="77777777" w:rsidTr="00414F9B">
        <w:trPr>
          <w:trHeight w:val="288"/>
        </w:trPr>
        <w:tc>
          <w:tcPr>
            <w:tcW w:w="434" w:type="dxa"/>
            <w:shd w:val="clear" w:color="auto" w:fill="8DB3E2" w:themeFill="text2" w:themeFillTint="66"/>
          </w:tcPr>
          <w:p w14:paraId="49A5F3B1" w14:textId="77777777" w:rsidR="00CC453D" w:rsidRDefault="00CC453D" w:rsidP="00414F9B"/>
        </w:tc>
        <w:tc>
          <w:tcPr>
            <w:tcW w:w="9817" w:type="dxa"/>
            <w:gridSpan w:val="19"/>
          </w:tcPr>
          <w:p w14:paraId="7E829A66" w14:textId="77777777" w:rsidR="00CC453D" w:rsidRPr="000303B1" w:rsidRDefault="00CC453D" w:rsidP="00414F9B">
            <w:r w:rsidRPr="000303B1">
              <w:t xml:space="preserve">Number of longline vessels covered by this plan:  </w:t>
            </w:r>
          </w:p>
        </w:tc>
      </w:tr>
      <w:tr w:rsidR="00CC453D" w14:paraId="69F21A3A" w14:textId="77777777" w:rsidTr="00414F9B">
        <w:trPr>
          <w:trHeight w:val="288"/>
        </w:trPr>
        <w:tc>
          <w:tcPr>
            <w:tcW w:w="434" w:type="dxa"/>
            <w:shd w:val="clear" w:color="auto" w:fill="8DB3E2" w:themeFill="text2" w:themeFillTint="66"/>
          </w:tcPr>
          <w:p w14:paraId="4CE90ABA" w14:textId="77777777" w:rsidR="00CC453D" w:rsidRDefault="00CC453D" w:rsidP="00414F9B"/>
        </w:tc>
        <w:tc>
          <w:tcPr>
            <w:tcW w:w="9817" w:type="dxa"/>
            <w:gridSpan w:val="19"/>
          </w:tcPr>
          <w:p w14:paraId="234D5CE9" w14:textId="77777777" w:rsidR="00CC453D" w:rsidRPr="000303B1" w:rsidRDefault="00CC453D" w:rsidP="00414F9B">
            <w:r>
              <w:t xml:space="preserve">How many of the longline vessels covered by the plan are/are not </w:t>
            </w:r>
            <w:r w:rsidRPr="000303B1">
              <w:t xml:space="preserve">on the WCPFC Record of Fishing Vessels:  </w:t>
            </w:r>
            <w:r>
              <w:t xml:space="preserve">Are ___________   </w:t>
            </w:r>
            <w:proofErr w:type="spellStart"/>
            <w:r>
              <w:t>Are</w:t>
            </w:r>
            <w:proofErr w:type="spellEnd"/>
            <w:r>
              <w:t xml:space="preserve"> Not: _____________</w:t>
            </w:r>
          </w:p>
        </w:tc>
      </w:tr>
      <w:tr w:rsidR="00CC453D" w14:paraId="107401CE" w14:textId="77777777" w:rsidTr="00414F9B">
        <w:trPr>
          <w:trHeight w:val="288"/>
        </w:trPr>
        <w:tc>
          <w:tcPr>
            <w:tcW w:w="434" w:type="dxa"/>
            <w:shd w:val="clear" w:color="auto" w:fill="8DB3E2" w:themeFill="text2" w:themeFillTint="66"/>
          </w:tcPr>
          <w:p w14:paraId="07E51D22" w14:textId="77777777" w:rsidR="00CC453D" w:rsidRDefault="00CC453D" w:rsidP="00414F9B"/>
        </w:tc>
        <w:tc>
          <w:tcPr>
            <w:tcW w:w="9817" w:type="dxa"/>
            <w:gridSpan w:val="19"/>
          </w:tcPr>
          <w:p w14:paraId="7B9B50B4" w14:textId="77777777" w:rsidR="00CC453D" w:rsidRPr="000303B1" w:rsidRDefault="00CC453D" w:rsidP="00414F9B">
            <w:r w:rsidRPr="000303B1">
              <w:t xml:space="preserve">Location of fishing grounds (attach map):  </w:t>
            </w:r>
          </w:p>
        </w:tc>
      </w:tr>
      <w:tr w:rsidR="00CC453D" w14:paraId="6F7E005F" w14:textId="77777777" w:rsidTr="00414F9B">
        <w:trPr>
          <w:trHeight w:val="288"/>
        </w:trPr>
        <w:tc>
          <w:tcPr>
            <w:tcW w:w="434" w:type="dxa"/>
            <w:shd w:val="clear" w:color="auto" w:fill="8DB3E2" w:themeFill="text2" w:themeFillTint="66"/>
          </w:tcPr>
          <w:p w14:paraId="4D75EB6A" w14:textId="77777777" w:rsidR="00CC453D" w:rsidRDefault="00CC453D" w:rsidP="00414F9B"/>
        </w:tc>
        <w:tc>
          <w:tcPr>
            <w:tcW w:w="9817" w:type="dxa"/>
            <w:gridSpan w:val="19"/>
          </w:tcPr>
          <w:p w14:paraId="3FD52876" w14:textId="77777777" w:rsidR="00CC453D" w:rsidRPr="000303B1" w:rsidRDefault="00CC453D" w:rsidP="00414F9B">
            <w:r w:rsidRPr="000303B1">
              <w:t xml:space="preserve">Annual raised effort of the fleet (in hooks):  </w:t>
            </w:r>
          </w:p>
        </w:tc>
      </w:tr>
      <w:tr w:rsidR="00CC453D" w14:paraId="72E3AAEE" w14:textId="77777777" w:rsidTr="00414F9B">
        <w:trPr>
          <w:trHeight w:val="288"/>
        </w:trPr>
        <w:tc>
          <w:tcPr>
            <w:tcW w:w="434" w:type="dxa"/>
            <w:shd w:val="clear" w:color="auto" w:fill="8DB3E2" w:themeFill="text2" w:themeFillTint="66"/>
          </w:tcPr>
          <w:p w14:paraId="4FE11D9E" w14:textId="77777777" w:rsidR="00CC453D" w:rsidRDefault="00CC453D" w:rsidP="00414F9B"/>
        </w:tc>
        <w:tc>
          <w:tcPr>
            <w:tcW w:w="9817" w:type="dxa"/>
            <w:gridSpan w:val="19"/>
          </w:tcPr>
          <w:p w14:paraId="0A3A1FD3" w14:textId="013B5643" w:rsidR="00CC453D" w:rsidRPr="000303B1" w:rsidRDefault="00CC453D" w:rsidP="00414F9B">
            <w:r w:rsidRPr="000303B1">
              <w:t>Describe the licensing arrangements applicable to the fleet and note whether effort is controlled (if so, in what way)</w:t>
            </w:r>
            <w:r w:rsidR="00AF133B">
              <w:t>:</w:t>
            </w:r>
          </w:p>
        </w:tc>
      </w:tr>
      <w:tr w:rsidR="00CC453D" w14:paraId="52475F0B" w14:textId="77777777" w:rsidTr="00414F9B">
        <w:trPr>
          <w:trHeight w:val="288"/>
        </w:trPr>
        <w:tc>
          <w:tcPr>
            <w:tcW w:w="10251" w:type="dxa"/>
            <w:gridSpan w:val="20"/>
            <w:shd w:val="clear" w:color="auto" w:fill="8DB3E2" w:themeFill="text2" w:themeFillTint="66"/>
          </w:tcPr>
          <w:p w14:paraId="23215F07" w14:textId="77777777" w:rsidR="00CC453D" w:rsidRDefault="00CC453D" w:rsidP="00414F9B">
            <w:r>
              <w:t>Catches</w:t>
            </w:r>
          </w:p>
        </w:tc>
      </w:tr>
      <w:tr w:rsidR="00CC453D" w:rsidRPr="000303B1" w14:paraId="39265D81" w14:textId="77777777" w:rsidTr="00414F9B">
        <w:trPr>
          <w:trHeight w:val="288"/>
        </w:trPr>
        <w:tc>
          <w:tcPr>
            <w:tcW w:w="434" w:type="dxa"/>
            <w:shd w:val="clear" w:color="auto" w:fill="8DB3E2" w:themeFill="text2" w:themeFillTint="66"/>
          </w:tcPr>
          <w:p w14:paraId="1715F820" w14:textId="77777777" w:rsidR="00CC453D" w:rsidRPr="000303B1" w:rsidRDefault="00CC453D" w:rsidP="00414F9B">
            <w:pPr>
              <w:pStyle w:val="SCCHeading1"/>
              <w:numPr>
                <w:ilvl w:val="0"/>
                <w:numId w:val="0"/>
              </w:numPr>
              <w:rPr>
                <w:b w:val="0"/>
              </w:rPr>
            </w:pPr>
          </w:p>
        </w:tc>
        <w:tc>
          <w:tcPr>
            <w:tcW w:w="1654" w:type="dxa"/>
          </w:tcPr>
          <w:p w14:paraId="40DC8FE8" w14:textId="77777777" w:rsidR="00CC453D" w:rsidRPr="000303B1" w:rsidRDefault="00CC453D" w:rsidP="00414F9B">
            <w:pPr>
              <w:pStyle w:val="SCCHeading1"/>
              <w:numPr>
                <w:ilvl w:val="0"/>
                <w:numId w:val="0"/>
              </w:numPr>
              <w:ind w:right="0"/>
              <w:rPr>
                <w:b w:val="0"/>
              </w:rPr>
            </w:pPr>
            <w:r w:rsidRPr="000303B1">
              <w:rPr>
                <w:b w:val="0"/>
              </w:rPr>
              <w:t>Shark</w:t>
            </w:r>
          </w:p>
        </w:tc>
        <w:tc>
          <w:tcPr>
            <w:tcW w:w="2790" w:type="dxa"/>
            <w:gridSpan w:val="6"/>
          </w:tcPr>
          <w:p w14:paraId="4153A14F" w14:textId="77777777" w:rsidR="00CC453D" w:rsidRDefault="00CC453D" w:rsidP="00A365D9">
            <w:pPr>
              <w:pStyle w:val="SCCHeading1"/>
              <w:numPr>
                <w:ilvl w:val="0"/>
                <w:numId w:val="0"/>
              </w:numPr>
              <w:tabs>
                <w:tab w:val="left" w:pos="2502"/>
              </w:tabs>
              <w:ind w:right="0"/>
              <w:rPr>
                <w:b w:val="0"/>
              </w:rPr>
            </w:pPr>
            <w:r w:rsidRPr="000303B1">
              <w:rPr>
                <w:b w:val="0"/>
              </w:rPr>
              <w:t xml:space="preserve">Retained Catch (Past 5 </w:t>
            </w:r>
            <w:proofErr w:type="spellStart"/>
            <w:r w:rsidRPr="000303B1">
              <w:rPr>
                <w:b w:val="0"/>
              </w:rPr>
              <w:t>y</w:t>
            </w:r>
            <w:r>
              <w:rPr>
                <w:b w:val="0"/>
              </w:rPr>
              <w:t>rs</w:t>
            </w:r>
            <w:proofErr w:type="spellEnd"/>
            <w:r w:rsidRPr="000303B1">
              <w:rPr>
                <w:b w:val="0"/>
              </w:rPr>
              <w:t>)</w:t>
            </w:r>
          </w:p>
          <w:p w14:paraId="68899E88" w14:textId="40603375" w:rsidR="00A365D9" w:rsidRPr="000303B1" w:rsidRDefault="00A365D9" w:rsidP="00A365D9">
            <w:pPr>
              <w:pStyle w:val="SCCHeading1"/>
              <w:numPr>
                <w:ilvl w:val="0"/>
                <w:numId w:val="0"/>
              </w:numPr>
              <w:tabs>
                <w:tab w:val="left" w:pos="2502"/>
              </w:tabs>
              <w:ind w:right="0"/>
              <w:rPr>
                <w:b w:val="0"/>
              </w:rPr>
            </w:pPr>
            <w:r>
              <w:rPr>
                <w:b w:val="0"/>
              </w:rPr>
              <w:t xml:space="preserve">Unit:  </w:t>
            </w:r>
          </w:p>
        </w:tc>
        <w:tc>
          <w:tcPr>
            <w:tcW w:w="2971" w:type="dxa"/>
            <w:gridSpan w:val="7"/>
          </w:tcPr>
          <w:p w14:paraId="45A2EE96" w14:textId="77777777" w:rsidR="00CC453D" w:rsidRDefault="00CC453D" w:rsidP="00A365D9">
            <w:pPr>
              <w:pStyle w:val="SCCHeading1"/>
              <w:numPr>
                <w:ilvl w:val="0"/>
                <w:numId w:val="0"/>
              </w:numPr>
              <w:tabs>
                <w:tab w:val="left" w:pos="2663"/>
                <w:tab w:val="left" w:pos="2690"/>
              </w:tabs>
              <w:ind w:right="27"/>
              <w:rPr>
                <w:b w:val="0"/>
              </w:rPr>
            </w:pPr>
            <w:r>
              <w:rPr>
                <w:b w:val="0"/>
              </w:rPr>
              <w:t>Discarded Catch</w:t>
            </w:r>
            <w:r w:rsidRPr="000303B1">
              <w:rPr>
                <w:b w:val="0"/>
              </w:rPr>
              <w:t xml:space="preserve"> (Past 5 </w:t>
            </w:r>
            <w:proofErr w:type="spellStart"/>
            <w:r>
              <w:rPr>
                <w:b w:val="0"/>
              </w:rPr>
              <w:t>yr</w:t>
            </w:r>
            <w:r w:rsidRPr="000303B1">
              <w:rPr>
                <w:b w:val="0"/>
              </w:rPr>
              <w:t>s</w:t>
            </w:r>
            <w:proofErr w:type="spellEnd"/>
            <w:r w:rsidRPr="000303B1">
              <w:rPr>
                <w:b w:val="0"/>
              </w:rPr>
              <w:t>)</w:t>
            </w:r>
          </w:p>
          <w:p w14:paraId="0293ACCA" w14:textId="16A7DD97" w:rsidR="00A365D9" w:rsidRPr="000303B1" w:rsidRDefault="00A365D9" w:rsidP="00A365D9">
            <w:pPr>
              <w:pStyle w:val="SCCHeading1"/>
              <w:numPr>
                <w:ilvl w:val="0"/>
                <w:numId w:val="0"/>
              </w:numPr>
              <w:tabs>
                <w:tab w:val="left" w:pos="2663"/>
                <w:tab w:val="left" w:pos="2690"/>
              </w:tabs>
              <w:ind w:right="27"/>
              <w:rPr>
                <w:b w:val="0"/>
              </w:rPr>
            </w:pPr>
            <w:r>
              <w:rPr>
                <w:b w:val="0"/>
              </w:rPr>
              <w:t>Unit:</w:t>
            </w:r>
          </w:p>
        </w:tc>
        <w:tc>
          <w:tcPr>
            <w:tcW w:w="2402" w:type="dxa"/>
            <w:gridSpan w:val="5"/>
          </w:tcPr>
          <w:p w14:paraId="40ECAF50" w14:textId="77777777" w:rsidR="00CC453D" w:rsidRDefault="00CC453D" w:rsidP="00A365D9">
            <w:pPr>
              <w:pStyle w:val="SCCHeading1"/>
              <w:numPr>
                <w:ilvl w:val="0"/>
                <w:numId w:val="0"/>
              </w:numPr>
              <w:ind w:right="-225"/>
              <w:rPr>
                <w:b w:val="0"/>
              </w:rPr>
            </w:pPr>
            <w:r>
              <w:rPr>
                <w:b w:val="0"/>
              </w:rPr>
              <w:t>Total</w:t>
            </w:r>
            <w:r w:rsidRPr="000303B1">
              <w:rPr>
                <w:b w:val="0"/>
              </w:rPr>
              <w:t xml:space="preserve"> (Past 5 </w:t>
            </w:r>
            <w:proofErr w:type="spellStart"/>
            <w:r w:rsidRPr="000303B1">
              <w:rPr>
                <w:b w:val="0"/>
              </w:rPr>
              <w:t>y</w:t>
            </w:r>
            <w:r>
              <w:rPr>
                <w:b w:val="0"/>
              </w:rPr>
              <w:t>rs</w:t>
            </w:r>
            <w:proofErr w:type="spellEnd"/>
            <w:r w:rsidRPr="000303B1">
              <w:rPr>
                <w:b w:val="0"/>
              </w:rPr>
              <w:t>)</w:t>
            </w:r>
          </w:p>
          <w:p w14:paraId="76586BA4" w14:textId="530E7883" w:rsidR="00A365D9" w:rsidRPr="000303B1" w:rsidRDefault="00A365D9" w:rsidP="00A365D9">
            <w:pPr>
              <w:pStyle w:val="SCCHeading1"/>
              <w:numPr>
                <w:ilvl w:val="0"/>
                <w:numId w:val="0"/>
              </w:numPr>
              <w:ind w:right="-225"/>
              <w:rPr>
                <w:b w:val="0"/>
              </w:rPr>
            </w:pPr>
            <w:r>
              <w:rPr>
                <w:b w:val="0"/>
              </w:rPr>
              <w:t>Unit:</w:t>
            </w:r>
          </w:p>
        </w:tc>
      </w:tr>
      <w:tr w:rsidR="00CC453D" w:rsidRPr="000303B1" w14:paraId="0D222669" w14:textId="77777777" w:rsidTr="00414F9B">
        <w:trPr>
          <w:trHeight w:val="485"/>
        </w:trPr>
        <w:tc>
          <w:tcPr>
            <w:tcW w:w="434" w:type="dxa"/>
            <w:shd w:val="clear" w:color="auto" w:fill="8DB3E2" w:themeFill="text2" w:themeFillTint="66"/>
          </w:tcPr>
          <w:p w14:paraId="0FDDF010" w14:textId="77777777" w:rsidR="00CC453D" w:rsidRPr="000303B1" w:rsidRDefault="00CC453D" w:rsidP="00414F9B"/>
        </w:tc>
        <w:tc>
          <w:tcPr>
            <w:tcW w:w="1654" w:type="dxa"/>
          </w:tcPr>
          <w:p w14:paraId="504F5341" w14:textId="77777777" w:rsidR="00CC453D" w:rsidRPr="00E31447" w:rsidRDefault="00CC453D" w:rsidP="00414F9B">
            <w:pPr>
              <w:rPr>
                <w:sz w:val="18"/>
                <w:szCs w:val="18"/>
              </w:rPr>
            </w:pPr>
            <w:r w:rsidRPr="00E31447">
              <w:rPr>
                <w:sz w:val="18"/>
                <w:szCs w:val="18"/>
              </w:rPr>
              <w:t>Blue</w:t>
            </w:r>
          </w:p>
        </w:tc>
        <w:tc>
          <w:tcPr>
            <w:tcW w:w="630" w:type="dxa"/>
          </w:tcPr>
          <w:p w14:paraId="0E39BC5C" w14:textId="77777777" w:rsidR="00CC453D" w:rsidRPr="000303B1" w:rsidRDefault="00CC453D" w:rsidP="00414F9B"/>
        </w:tc>
        <w:tc>
          <w:tcPr>
            <w:tcW w:w="630" w:type="dxa"/>
          </w:tcPr>
          <w:p w14:paraId="57FBBD6F" w14:textId="77777777" w:rsidR="00CC453D" w:rsidRPr="000303B1" w:rsidRDefault="00CC453D" w:rsidP="00414F9B"/>
        </w:tc>
        <w:tc>
          <w:tcPr>
            <w:tcW w:w="540" w:type="dxa"/>
            <w:gridSpan w:val="2"/>
          </w:tcPr>
          <w:p w14:paraId="6F9F2503" w14:textId="77777777" w:rsidR="00CC453D" w:rsidRPr="000303B1" w:rsidRDefault="00CC453D" w:rsidP="00414F9B"/>
        </w:tc>
        <w:tc>
          <w:tcPr>
            <w:tcW w:w="540" w:type="dxa"/>
          </w:tcPr>
          <w:p w14:paraId="475BCE30" w14:textId="77777777" w:rsidR="00CC453D" w:rsidRPr="000303B1" w:rsidRDefault="00CC453D" w:rsidP="00414F9B"/>
        </w:tc>
        <w:tc>
          <w:tcPr>
            <w:tcW w:w="450" w:type="dxa"/>
          </w:tcPr>
          <w:p w14:paraId="2801E912" w14:textId="77777777" w:rsidR="00CC453D" w:rsidRPr="000303B1" w:rsidRDefault="00CC453D" w:rsidP="00414F9B"/>
        </w:tc>
        <w:tc>
          <w:tcPr>
            <w:tcW w:w="753" w:type="dxa"/>
            <w:gridSpan w:val="2"/>
          </w:tcPr>
          <w:p w14:paraId="6C572503" w14:textId="77777777" w:rsidR="00CC453D" w:rsidRPr="000303B1" w:rsidRDefault="00CC453D" w:rsidP="00414F9B"/>
        </w:tc>
        <w:tc>
          <w:tcPr>
            <w:tcW w:w="565" w:type="dxa"/>
          </w:tcPr>
          <w:p w14:paraId="6633DD3F" w14:textId="77777777" w:rsidR="00CC453D" w:rsidRPr="000303B1" w:rsidRDefault="00CC453D" w:rsidP="00414F9B"/>
        </w:tc>
        <w:tc>
          <w:tcPr>
            <w:tcW w:w="560" w:type="dxa"/>
          </w:tcPr>
          <w:p w14:paraId="6EBBAF26" w14:textId="77777777" w:rsidR="00CC453D" w:rsidRPr="000303B1" w:rsidRDefault="00CC453D" w:rsidP="00414F9B"/>
        </w:tc>
        <w:tc>
          <w:tcPr>
            <w:tcW w:w="539" w:type="dxa"/>
            <w:gridSpan w:val="2"/>
          </w:tcPr>
          <w:p w14:paraId="313B28E9" w14:textId="77777777" w:rsidR="00CC453D" w:rsidRPr="000303B1" w:rsidRDefault="00CC453D" w:rsidP="00414F9B"/>
        </w:tc>
        <w:tc>
          <w:tcPr>
            <w:tcW w:w="554" w:type="dxa"/>
          </w:tcPr>
          <w:p w14:paraId="459D3FE5" w14:textId="77777777" w:rsidR="00CC453D" w:rsidRPr="000303B1" w:rsidRDefault="00CC453D" w:rsidP="00414F9B"/>
        </w:tc>
        <w:tc>
          <w:tcPr>
            <w:tcW w:w="482" w:type="dxa"/>
          </w:tcPr>
          <w:p w14:paraId="3CA91872" w14:textId="77777777" w:rsidR="00CC453D" w:rsidRPr="000303B1" w:rsidRDefault="00CC453D" w:rsidP="00414F9B"/>
        </w:tc>
        <w:tc>
          <w:tcPr>
            <w:tcW w:w="481" w:type="dxa"/>
          </w:tcPr>
          <w:p w14:paraId="3E1BA89A" w14:textId="77777777" w:rsidR="00CC453D" w:rsidRPr="000303B1" w:rsidRDefault="00CC453D" w:rsidP="00414F9B"/>
        </w:tc>
        <w:tc>
          <w:tcPr>
            <w:tcW w:w="480" w:type="dxa"/>
          </w:tcPr>
          <w:p w14:paraId="461FF7F5" w14:textId="77777777" w:rsidR="00CC453D" w:rsidRPr="000303B1" w:rsidRDefault="00CC453D" w:rsidP="00414F9B"/>
        </w:tc>
        <w:tc>
          <w:tcPr>
            <w:tcW w:w="480" w:type="dxa"/>
          </w:tcPr>
          <w:p w14:paraId="53784DF1" w14:textId="77777777" w:rsidR="00CC453D" w:rsidRPr="000303B1" w:rsidRDefault="00CC453D" w:rsidP="00414F9B"/>
        </w:tc>
        <w:tc>
          <w:tcPr>
            <w:tcW w:w="479" w:type="dxa"/>
          </w:tcPr>
          <w:p w14:paraId="4952EB85" w14:textId="77777777" w:rsidR="00CC453D" w:rsidRPr="000303B1" w:rsidRDefault="00CC453D" w:rsidP="00414F9B"/>
        </w:tc>
      </w:tr>
      <w:tr w:rsidR="00CC453D" w:rsidRPr="000303B1" w14:paraId="4405B940" w14:textId="77777777" w:rsidTr="00414F9B">
        <w:trPr>
          <w:trHeight w:val="288"/>
        </w:trPr>
        <w:tc>
          <w:tcPr>
            <w:tcW w:w="434" w:type="dxa"/>
            <w:shd w:val="clear" w:color="auto" w:fill="8DB3E2" w:themeFill="text2" w:themeFillTint="66"/>
          </w:tcPr>
          <w:p w14:paraId="72283C7E" w14:textId="77777777" w:rsidR="00CC453D" w:rsidRPr="000303B1" w:rsidRDefault="00CC453D" w:rsidP="00414F9B"/>
        </w:tc>
        <w:tc>
          <w:tcPr>
            <w:tcW w:w="1654" w:type="dxa"/>
          </w:tcPr>
          <w:p w14:paraId="0CA5B060" w14:textId="77777777" w:rsidR="00CC453D" w:rsidRPr="00E31447" w:rsidRDefault="00CC453D" w:rsidP="00414F9B">
            <w:pPr>
              <w:rPr>
                <w:sz w:val="18"/>
                <w:szCs w:val="18"/>
              </w:rPr>
            </w:pPr>
            <w:r w:rsidRPr="00E31447">
              <w:rPr>
                <w:sz w:val="18"/>
                <w:szCs w:val="18"/>
              </w:rPr>
              <w:t>Makos</w:t>
            </w:r>
          </w:p>
        </w:tc>
        <w:tc>
          <w:tcPr>
            <w:tcW w:w="630" w:type="dxa"/>
          </w:tcPr>
          <w:p w14:paraId="4B6C1D6E" w14:textId="77777777" w:rsidR="00CC453D" w:rsidRPr="000303B1" w:rsidRDefault="00CC453D" w:rsidP="00414F9B"/>
        </w:tc>
        <w:tc>
          <w:tcPr>
            <w:tcW w:w="630" w:type="dxa"/>
          </w:tcPr>
          <w:p w14:paraId="0DB1D48A" w14:textId="77777777" w:rsidR="00CC453D" w:rsidRPr="000303B1" w:rsidRDefault="00CC453D" w:rsidP="00414F9B"/>
        </w:tc>
        <w:tc>
          <w:tcPr>
            <w:tcW w:w="540" w:type="dxa"/>
            <w:gridSpan w:val="2"/>
          </w:tcPr>
          <w:p w14:paraId="7A3361DC" w14:textId="77777777" w:rsidR="00CC453D" w:rsidRPr="000303B1" w:rsidRDefault="00CC453D" w:rsidP="00414F9B"/>
        </w:tc>
        <w:tc>
          <w:tcPr>
            <w:tcW w:w="540" w:type="dxa"/>
          </w:tcPr>
          <w:p w14:paraId="203E29D0" w14:textId="77777777" w:rsidR="00CC453D" w:rsidRPr="000303B1" w:rsidRDefault="00CC453D" w:rsidP="00414F9B"/>
        </w:tc>
        <w:tc>
          <w:tcPr>
            <w:tcW w:w="450" w:type="dxa"/>
          </w:tcPr>
          <w:p w14:paraId="0BD6D1D4" w14:textId="77777777" w:rsidR="00CC453D" w:rsidRPr="000303B1" w:rsidRDefault="00CC453D" w:rsidP="00414F9B"/>
        </w:tc>
        <w:tc>
          <w:tcPr>
            <w:tcW w:w="753" w:type="dxa"/>
            <w:gridSpan w:val="2"/>
          </w:tcPr>
          <w:p w14:paraId="4B3C6D82" w14:textId="77777777" w:rsidR="00CC453D" w:rsidRPr="000303B1" w:rsidRDefault="00CC453D" w:rsidP="00414F9B"/>
        </w:tc>
        <w:tc>
          <w:tcPr>
            <w:tcW w:w="565" w:type="dxa"/>
          </w:tcPr>
          <w:p w14:paraId="6841F69B" w14:textId="77777777" w:rsidR="00CC453D" w:rsidRPr="000303B1" w:rsidRDefault="00CC453D" w:rsidP="00414F9B"/>
        </w:tc>
        <w:tc>
          <w:tcPr>
            <w:tcW w:w="560" w:type="dxa"/>
          </w:tcPr>
          <w:p w14:paraId="459E851B" w14:textId="77777777" w:rsidR="00CC453D" w:rsidRPr="000303B1" w:rsidRDefault="00CC453D" w:rsidP="00414F9B"/>
        </w:tc>
        <w:tc>
          <w:tcPr>
            <w:tcW w:w="539" w:type="dxa"/>
            <w:gridSpan w:val="2"/>
          </w:tcPr>
          <w:p w14:paraId="6D652CC1" w14:textId="77777777" w:rsidR="00CC453D" w:rsidRPr="000303B1" w:rsidRDefault="00CC453D" w:rsidP="00414F9B"/>
        </w:tc>
        <w:tc>
          <w:tcPr>
            <w:tcW w:w="554" w:type="dxa"/>
          </w:tcPr>
          <w:p w14:paraId="5D72E10C" w14:textId="77777777" w:rsidR="00CC453D" w:rsidRPr="000303B1" w:rsidRDefault="00CC453D" w:rsidP="00414F9B"/>
        </w:tc>
        <w:tc>
          <w:tcPr>
            <w:tcW w:w="482" w:type="dxa"/>
          </w:tcPr>
          <w:p w14:paraId="1B3069A5" w14:textId="77777777" w:rsidR="00CC453D" w:rsidRPr="000303B1" w:rsidRDefault="00CC453D" w:rsidP="00414F9B"/>
        </w:tc>
        <w:tc>
          <w:tcPr>
            <w:tcW w:w="481" w:type="dxa"/>
          </w:tcPr>
          <w:p w14:paraId="2B51A214" w14:textId="77777777" w:rsidR="00CC453D" w:rsidRPr="000303B1" w:rsidRDefault="00CC453D" w:rsidP="00414F9B"/>
        </w:tc>
        <w:tc>
          <w:tcPr>
            <w:tcW w:w="480" w:type="dxa"/>
          </w:tcPr>
          <w:p w14:paraId="75C3A983" w14:textId="77777777" w:rsidR="00CC453D" w:rsidRPr="000303B1" w:rsidRDefault="00CC453D" w:rsidP="00414F9B"/>
        </w:tc>
        <w:tc>
          <w:tcPr>
            <w:tcW w:w="480" w:type="dxa"/>
          </w:tcPr>
          <w:p w14:paraId="6E4AF508" w14:textId="77777777" w:rsidR="00CC453D" w:rsidRPr="000303B1" w:rsidRDefault="00CC453D" w:rsidP="00414F9B"/>
        </w:tc>
        <w:tc>
          <w:tcPr>
            <w:tcW w:w="479" w:type="dxa"/>
          </w:tcPr>
          <w:p w14:paraId="4CA72A11" w14:textId="77777777" w:rsidR="00CC453D" w:rsidRPr="000303B1" w:rsidRDefault="00CC453D" w:rsidP="00414F9B"/>
        </w:tc>
      </w:tr>
      <w:tr w:rsidR="00CC453D" w:rsidRPr="000303B1" w14:paraId="50C7BA6D" w14:textId="77777777" w:rsidTr="00414F9B">
        <w:trPr>
          <w:trHeight w:val="288"/>
        </w:trPr>
        <w:tc>
          <w:tcPr>
            <w:tcW w:w="434" w:type="dxa"/>
            <w:shd w:val="clear" w:color="auto" w:fill="8DB3E2" w:themeFill="text2" w:themeFillTint="66"/>
          </w:tcPr>
          <w:p w14:paraId="2AA09562" w14:textId="77777777" w:rsidR="00CC453D" w:rsidRPr="000303B1" w:rsidRDefault="00CC453D" w:rsidP="00414F9B"/>
        </w:tc>
        <w:tc>
          <w:tcPr>
            <w:tcW w:w="1654" w:type="dxa"/>
          </w:tcPr>
          <w:p w14:paraId="6D8F8EDD" w14:textId="77777777" w:rsidR="00CC453D" w:rsidRPr="00E31447" w:rsidRDefault="00CC453D" w:rsidP="00414F9B">
            <w:pPr>
              <w:rPr>
                <w:sz w:val="18"/>
                <w:szCs w:val="18"/>
              </w:rPr>
            </w:pPr>
            <w:r>
              <w:rPr>
                <w:sz w:val="18"/>
                <w:szCs w:val="18"/>
              </w:rPr>
              <w:t>Silky</w:t>
            </w:r>
          </w:p>
        </w:tc>
        <w:tc>
          <w:tcPr>
            <w:tcW w:w="630" w:type="dxa"/>
            <w:shd w:val="clear" w:color="auto" w:fill="auto"/>
          </w:tcPr>
          <w:p w14:paraId="3768B251" w14:textId="77777777" w:rsidR="00CC453D" w:rsidRPr="000303B1" w:rsidRDefault="00CC453D" w:rsidP="00414F9B"/>
        </w:tc>
        <w:tc>
          <w:tcPr>
            <w:tcW w:w="630" w:type="dxa"/>
            <w:shd w:val="clear" w:color="auto" w:fill="auto"/>
          </w:tcPr>
          <w:p w14:paraId="468D94D5" w14:textId="77777777" w:rsidR="00CC453D" w:rsidRPr="000303B1" w:rsidRDefault="00CC453D" w:rsidP="00414F9B"/>
        </w:tc>
        <w:tc>
          <w:tcPr>
            <w:tcW w:w="540" w:type="dxa"/>
            <w:gridSpan w:val="2"/>
            <w:shd w:val="clear" w:color="auto" w:fill="auto"/>
          </w:tcPr>
          <w:p w14:paraId="40938D30" w14:textId="77777777" w:rsidR="00CC453D" w:rsidRPr="000303B1" w:rsidRDefault="00CC453D" w:rsidP="00414F9B"/>
        </w:tc>
        <w:tc>
          <w:tcPr>
            <w:tcW w:w="540" w:type="dxa"/>
            <w:shd w:val="clear" w:color="auto" w:fill="auto"/>
          </w:tcPr>
          <w:p w14:paraId="779C5429" w14:textId="77777777" w:rsidR="00CC453D" w:rsidRPr="000303B1" w:rsidRDefault="00CC453D" w:rsidP="00414F9B"/>
        </w:tc>
        <w:tc>
          <w:tcPr>
            <w:tcW w:w="450" w:type="dxa"/>
            <w:shd w:val="clear" w:color="auto" w:fill="auto"/>
          </w:tcPr>
          <w:p w14:paraId="43558E0C" w14:textId="77777777" w:rsidR="00CC453D" w:rsidRPr="000303B1" w:rsidRDefault="00CC453D" w:rsidP="00414F9B"/>
        </w:tc>
        <w:tc>
          <w:tcPr>
            <w:tcW w:w="753" w:type="dxa"/>
            <w:gridSpan w:val="2"/>
          </w:tcPr>
          <w:p w14:paraId="44374471" w14:textId="77777777" w:rsidR="00CC453D" w:rsidRPr="000303B1" w:rsidRDefault="00CC453D" w:rsidP="00414F9B"/>
        </w:tc>
        <w:tc>
          <w:tcPr>
            <w:tcW w:w="565" w:type="dxa"/>
          </w:tcPr>
          <w:p w14:paraId="174973FA" w14:textId="77777777" w:rsidR="00CC453D" w:rsidRPr="000303B1" w:rsidRDefault="00CC453D" w:rsidP="00414F9B"/>
        </w:tc>
        <w:tc>
          <w:tcPr>
            <w:tcW w:w="560" w:type="dxa"/>
          </w:tcPr>
          <w:p w14:paraId="77F2F7E3" w14:textId="77777777" w:rsidR="00CC453D" w:rsidRPr="000303B1" w:rsidRDefault="00CC453D" w:rsidP="00414F9B"/>
        </w:tc>
        <w:tc>
          <w:tcPr>
            <w:tcW w:w="539" w:type="dxa"/>
            <w:gridSpan w:val="2"/>
          </w:tcPr>
          <w:p w14:paraId="3F1CB6E7" w14:textId="77777777" w:rsidR="00CC453D" w:rsidRPr="000303B1" w:rsidRDefault="00CC453D" w:rsidP="00414F9B"/>
        </w:tc>
        <w:tc>
          <w:tcPr>
            <w:tcW w:w="554" w:type="dxa"/>
          </w:tcPr>
          <w:p w14:paraId="4BA183EC" w14:textId="77777777" w:rsidR="00CC453D" w:rsidRPr="000303B1" w:rsidRDefault="00CC453D" w:rsidP="00414F9B"/>
        </w:tc>
        <w:tc>
          <w:tcPr>
            <w:tcW w:w="482" w:type="dxa"/>
          </w:tcPr>
          <w:p w14:paraId="0E4EE3EE" w14:textId="77777777" w:rsidR="00CC453D" w:rsidRPr="000303B1" w:rsidRDefault="00CC453D" w:rsidP="00414F9B"/>
        </w:tc>
        <w:tc>
          <w:tcPr>
            <w:tcW w:w="481" w:type="dxa"/>
          </w:tcPr>
          <w:p w14:paraId="038AEA38" w14:textId="77777777" w:rsidR="00CC453D" w:rsidRPr="000303B1" w:rsidRDefault="00CC453D" w:rsidP="00414F9B"/>
        </w:tc>
        <w:tc>
          <w:tcPr>
            <w:tcW w:w="480" w:type="dxa"/>
          </w:tcPr>
          <w:p w14:paraId="03482823" w14:textId="77777777" w:rsidR="00CC453D" w:rsidRPr="000303B1" w:rsidRDefault="00CC453D" w:rsidP="00414F9B"/>
        </w:tc>
        <w:tc>
          <w:tcPr>
            <w:tcW w:w="480" w:type="dxa"/>
          </w:tcPr>
          <w:p w14:paraId="02386644" w14:textId="77777777" w:rsidR="00CC453D" w:rsidRPr="000303B1" w:rsidRDefault="00CC453D" w:rsidP="00414F9B"/>
        </w:tc>
        <w:tc>
          <w:tcPr>
            <w:tcW w:w="479" w:type="dxa"/>
          </w:tcPr>
          <w:p w14:paraId="48B7DDE0" w14:textId="77777777" w:rsidR="00CC453D" w:rsidRPr="000303B1" w:rsidRDefault="00CC453D" w:rsidP="00414F9B"/>
        </w:tc>
      </w:tr>
      <w:tr w:rsidR="00CC453D" w:rsidRPr="000303B1" w14:paraId="3DF34CCA" w14:textId="77777777" w:rsidTr="00414F9B">
        <w:trPr>
          <w:trHeight w:val="288"/>
        </w:trPr>
        <w:tc>
          <w:tcPr>
            <w:tcW w:w="434" w:type="dxa"/>
            <w:shd w:val="clear" w:color="auto" w:fill="8DB3E2" w:themeFill="text2" w:themeFillTint="66"/>
          </w:tcPr>
          <w:p w14:paraId="1947DAEA" w14:textId="77777777" w:rsidR="00CC453D" w:rsidRPr="000303B1" w:rsidRDefault="00CC453D" w:rsidP="00414F9B"/>
        </w:tc>
        <w:tc>
          <w:tcPr>
            <w:tcW w:w="1654" w:type="dxa"/>
          </w:tcPr>
          <w:p w14:paraId="74A60B63" w14:textId="77777777" w:rsidR="00CC453D" w:rsidRPr="00E31447" w:rsidRDefault="00CC453D" w:rsidP="00414F9B">
            <w:pPr>
              <w:rPr>
                <w:sz w:val="18"/>
                <w:szCs w:val="18"/>
              </w:rPr>
            </w:pPr>
            <w:r>
              <w:rPr>
                <w:sz w:val="18"/>
                <w:szCs w:val="18"/>
              </w:rPr>
              <w:t>Oceanic Whitetip</w:t>
            </w:r>
          </w:p>
        </w:tc>
        <w:tc>
          <w:tcPr>
            <w:tcW w:w="630" w:type="dxa"/>
            <w:shd w:val="clear" w:color="auto" w:fill="auto"/>
          </w:tcPr>
          <w:p w14:paraId="210FC0A4" w14:textId="77777777" w:rsidR="00CC453D" w:rsidRPr="000303B1" w:rsidRDefault="00CC453D" w:rsidP="00414F9B"/>
        </w:tc>
        <w:tc>
          <w:tcPr>
            <w:tcW w:w="630" w:type="dxa"/>
            <w:shd w:val="clear" w:color="auto" w:fill="auto"/>
          </w:tcPr>
          <w:p w14:paraId="745E07CD" w14:textId="77777777" w:rsidR="00CC453D" w:rsidRPr="000303B1" w:rsidRDefault="00CC453D" w:rsidP="00414F9B"/>
        </w:tc>
        <w:tc>
          <w:tcPr>
            <w:tcW w:w="540" w:type="dxa"/>
            <w:gridSpan w:val="2"/>
            <w:shd w:val="clear" w:color="auto" w:fill="auto"/>
          </w:tcPr>
          <w:p w14:paraId="565E3477" w14:textId="77777777" w:rsidR="00CC453D" w:rsidRPr="000303B1" w:rsidRDefault="00CC453D" w:rsidP="00414F9B"/>
        </w:tc>
        <w:tc>
          <w:tcPr>
            <w:tcW w:w="540" w:type="dxa"/>
            <w:shd w:val="clear" w:color="auto" w:fill="auto"/>
          </w:tcPr>
          <w:p w14:paraId="770F8FC5" w14:textId="77777777" w:rsidR="00CC453D" w:rsidRPr="000303B1" w:rsidRDefault="00CC453D" w:rsidP="00414F9B"/>
        </w:tc>
        <w:tc>
          <w:tcPr>
            <w:tcW w:w="450" w:type="dxa"/>
            <w:shd w:val="clear" w:color="auto" w:fill="auto"/>
          </w:tcPr>
          <w:p w14:paraId="2B0B70E7" w14:textId="77777777" w:rsidR="00CC453D" w:rsidRPr="000303B1" w:rsidRDefault="00CC453D" w:rsidP="00414F9B"/>
        </w:tc>
        <w:tc>
          <w:tcPr>
            <w:tcW w:w="753" w:type="dxa"/>
            <w:gridSpan w:val="2"/>
          </w:tcPr>
          <w:p w14:paraId="70F71CD1" w14:textId="77777777" w:rsidR="00CC453D" w:rsidRPr="000303B1" w:rsidRDefault="00CC453D" w:rsidP="00414F9B"/>
        </w:tc>
        <w:tc>
          <w:tcPr>
            <w:tcW w:w="565" w:type="dxa"/>
          </w:tcPr>
          <w:p w14:paraId="53196207" w14:textId="77777777" w:rsidR="00CC453D" w:rsidRPr="000303B1" w:rsidRDefault="00CC453D" w:rsidP="00414F9B"/>
        </w:tc>
        <w:tc>
          <w:tcPr>
            <w:tcW w:w="560" w:type="dxa"/>
          </w:tcPr>
          <w:p w14:paraId="0FD29A29" w14:textId="77777777" w:rsidR="00CC453D" w:rsidRPr="000303B1" w:rsidRDefault="00CC453D" w:rsidP="00414F9B"/>
        </w:tc>
        <w:tc>
          <w:tcPr>
            <w:tcW w:w="539" w:type="dxa"/>
            <w:gridSpan w:val="2"/>
          </w:tcPr>
          <w:p w14:paraId="1D70D4CA" w14:textId="77777777" w:rsidR="00CC453D" w:rsidRPr="000303B1" w:rsidRDefault="00CC453D" w:rsidP="00414F9B"/>
        </w:tc>
        <w:tc>
          <w:tcPr>
            <w:tcW w:w="554" w:type="dxa"/>
          </w:tcPr>
          <w:p w14:paraId="0C9FFE36" w14:textId="77777777" w:rsidR="00CC453D" w:rsidRPr="000303B1" w:rsidRDefault="00CC453D" w:rsidP="00414F9B"/>
        </w:tc>
        <w:tc>
          <w:tcPr>
            <w:tcW w:w="482" w:type="dxa"/>
          </w:tcPr>
          <w:p w14:paraId="70E81343" w14:textId="77777777" w:rsidR="00CC453D" w:rsidRPr="000303B1" w:rsidRDefault="00CC453D" w:rsidP="00414F9B"/>
        </w:tc>
        <w:tc>
          <w:tcPr>
            <w:tcW w:w="481" w:type="dxa"/>
          </w:tcPr>
          <w:p w14:paraId="1237F3A5" w14:textId="77777777" w:rsidR="00CC453D" w:rsidRPr="000303B1" w:rsidRDefault="00CC453D" w:rsidP="00414F9B"/>
        </w:tc>
        <w:tc>
          <w:tcPr>
            <w:tcW w:w="480" w:type="dxa"/>
          </w:tcPr>
          <w:p w14:paraId="078AAFA0" w14:textId="77777777" w:rsidR="00CC453D" w:rsidRPr="000303B1" w:rsidRDefault="00CC453D" w:rsidP="00414F9B"/>
        </w:tc>
        <w:tc>
          <w:tcPr>
            <w:tcW w:w="480" w:type="dxa"/>
          </w:tcPr>
          <w:p w14:paraId="6E8046D1" w14:textId="77777777" w:rsidR="00CC453D" w:rsidRPr="000303B1" w:rsidRDefault="00CC453D" w:rsidP="00414F9B"/>
        </w:tc>
        <w:tc>
          <w:tcPr>
            <w:tcW w:w="479" w:type="dxa"/>
          </w:tcPr>
          <w:p w14:paraId="4A29BAE2" w14:textId="77777777" w:rsidR="00CC453D" w:rsidRPr="000303B1" w:rsidRDefault="00CC453D" w:rsidP="00414F9B"/>
        </w:tc>
      </w:tr>
      <w:tr w:rsidR="00CC453D" w:rsidRPr="000303B1" w14:paraId="5AFC17D6" w14:textId="77777777" w:rsidTr="00414F9B">
        <w:trPr>
          <w:trHeight w:val="288"/>
        </w:trPr>
        <w:tc>
          <w:tcPr>
            <w:tcW w:w="434" w:type="dxa"/>
            <w:shd w:val="clear" w:color="auto" w:fill="8DB3E2" w:themeFill="text2" w:themeFillTint="66"/>
          </w:tcPr>
          <w:p w14:paraId="39D5AF4F" w14:textId="77777777" w:rsidR="00CC453D" w:rsidRPr="000303B1" w:rsidRDefault="00CC453D" w:rsidP="00414F9B"/>
        </w:tc>
        <w:tc>
          <w:tcPr>
            <w:tcW w:w="1654" w:type="dxa"/>
          </w:tcPr>
          <w:p w14:paraId="55B33FF1" w14:textId="77777777" w:rsidR="00CC453D" w:rsidRPr="00E31447" w:rsidRDefault="00CC453D" w:rsidP="00414F9B">
            <w:pPr>
              <w:rPr>
                <w:sz w:val="18"/>
                <w:szCs w:val="18"/>
              </w:rPr>
            </w:pPr>
            <w:r w:rsidRPr="00E31447">
              <w:rPr>
                <w:sz w:val="18"/>
                <w:szCs w:val="18"/>
              </w:rPr>
              <w:t>Threshers</w:t>
            </w:r>
          </w:p>
        </w:tc>
        <w:tc>
          <w:tcPr>
            <w:tcW w:w="630" w:type="dxa"/>
          </w:tcPr>
          <w:p w14:paraId="58A8DD03" w14:textId="77777777" w:rsidR="00CC453D" w:rsidRPr="000303B1" w:rsidRDefault="00CC453D" w:rsidP="00414F9B"/>
        </w:tc>
        <w:tc>
          <w:tcPr>
            <w:tcW w:w="630" w:type="dxa"/>
          </w:tcPr>
          <w:p w14:paraId="61339B79" w14:textId="77777777" w:rsidR="00CC453D" w:rsidRPr="000303B1" w:rsidRDefault="00CC453D" w:rsidP="00414F9B"/>
        </w:tc>
        <w:tc>
          <w:tcPr>
            <w:tcW w:w="540" w:type="dxa"/>
            <w:gridSpan w:val="2"/>
          </w:tcPr>
          <w:p w14:paraId="13E05391" w14:textId="77777777" w:rsidR="00CC453D" w:rsidRPr="000303B1" w:rsidRDefault="00CC453D" w:rsidP="00414F9B"/>
        </w:tc>
        <w:tc>
          <w:tcPr>
            <w:tcW w:w="540" w:type="dxa"/>
          </w:tcPr>
          <w:p w14:paraId="1FF296A7" w14:textId="77777777" w:rsidR="00CC453D" w:rsidRPr="000303B1" w:rsidRDefault="00CC453D" w:rsidP="00414F9B"/>
        </w:tc>
        <w:tc>
          <w:tcPr>
            <w:tcW w:w="450" w:type="dxa"/>
          </w:tcPr>
          <w:p w14:paraId="388A4841" w14:textId="77777777" w:rsidR="00CC453D" w:rsidRPr="000303B1" w:rsidRDefault="00CC453D" w:rsidP="00414F9B"/>
        </w:tc>
        <w:tc>
          <w:tcPr>
            <w:tcW w:w="753" w:type="dxa"/>
            <w:gridSpan w:val="2"/>
          </w:tcPr>
          <w:p w14:paraId="2C02B94F" w14:textId="77777777" w:rsidR="00CC453D" w:rsidRPr="000303B1" w:rsidRDefault="00CC453D" w:rsidP="00414F9B"/>
        </w:tc>
        <w:tc>
          <w:tcPr>
            <w:tcW w:w="565" w:type="dxa"/>
          </w:tcPr>
          <w:p w14:paraId="7F8BE16A" w14:textId="77777777" w:rsidR="00CC453D" w:rsidRPr="000303B1" w:rsidRDefault="00CC453D" w:rsidP="00414F9B"/>
        </w:tc>
        <w:tc>
          <w:tcPr>
            <w:tcW w:w="560" w:type="dxa"/>
          </w:tcPr>
          <w:p w14:paraId="345397EB" w14:textId="77777777" w:rsidR="00CC453D" w:rsidRPr="000303B1" w:rsidRDefault="00CC453D" w:rsidP="00414F9B"/>
        </w:tc>
        <w:tc>
          <w:tcPr>
            <w:tcW w:w="539" w:type="dxa"/>
            <w:gridSpan w:val="2"/>
          </w:tcPr>
          <w:p w14:paraId="05F7E851" w14:textId="77777777" w:rsidR="00CC453D" w:rsidRPr="000303B1" w:rsidRDefault="00CC453D" w:rsidP="00414F9B"/>
        </w:tc>
        <w:tc>
          <w:tcPr>
            <w:tcW w:w="554" w:type="dxa"/>
          </w:tcPr>
          <w:p w14:paraId="12982C04" w14:textId="77777777" w:rsidR="00CC453D" w:rsidRPr="000303B1" w:rsidRDefault="00CC453D" w:rsidP="00414F9B"/>
        </w:tc>
        <w:tc>
          <w:tcPr>
            <w:tcW w:w="482" w:type="dxa"/>
          </w:tcPr>
          <w:p w14:paraId="72DD5EF4" w14:textId="77777777" w:rsidR="00CC453D" w:rsidRPr="000303B1" w:rsidRDefault="00CC453D" w:rsidP="00414F9B"/>
        </w:tc>
        <w:tc>
          <w:tcPr>
            <w:tcW w:w="481" w:type="dxa"/>
          </w:tcPr>
          <w:p w14:paraId="3190BE1D" w14:textId="77777777" w:rsidR="00CC453D" w:rsidRPr="000303B1" w:rsidRDefault="00CC453D" w:rsidP="00414F9B"/>
        </w:tc>
        <w:tc>
          <w:tcPr>
            <w:tcW w:w="480" w:type="dxa"/>
          </w:tcPr>
          <w:p w14:paraId="18DA2199" w14:textId="77777777" w:rsidR="00CC453D" w:rsidRPr="000303B1" w:rsidRDefault="00CC453D" w:rsidP="00414F9B"/>
        </w:tc>
        <w:tc>
          <w:tcPr>
            <w:tcW w:w="480" w:type="dxa"/>
          </w:tcPr>
          <w:p w14:paraId="0347B3DE" w14:textId="77777777" w:rsidR="00CC453D" w:rsidRPr="000303B1" w:rsidRDefault="00CC453D" w:rsidP="00414F9B"/>
        </w:tc>
        <w:tc>
          <w:tcPr>
            <w:tcW w:w="479" w:type="dxa"/>
          </w:tcPr>
          <w:p w14:paraId="70CBF17C" w14:textId="77777777" w:rsidR="00CC453D" w:rsidRPr="000303B1" w:rsidRDefault="00CC453D" w:rsidP="00414F9B"/>
        </w:tc>
      </w:tr>
      <w:tr w:rsidR="00CC453D" w:rsidRPr="000303B1" w14:paraId="1FFCBD9B" w14:textId="77777777" w:rsidTr="00414F9B">
        <w:trPr>
          <w:trHeight w:val="288"/>
        </w:trPr>
        <w:tc>
          <w:tcPr>
            <w:tcW w:w="434" w:type="dxa"/>
            <w:shd w:val="clear" w:color="auto" w:fill="8DB3E2" w:themeFill="text2" w:themeFillTint="66"/>
          </w:tcPr>
          <w:p w14:paraId="142B4BD4" w14:textId="77777777" w:rsidR="00CC453D" w:rsidRPr="000303B1" w:rsidRDefault="00CC453D" w:rsidP="00414F9B"/>
        </w:tc>
        <w:tc>
          <w:tcPr>
            <w:tcW w:w="1654" w:type="dxa"/>
          </w:tcPr>
          <w:p w14:paraId="5C08CABF" w14:textId="77777777" w:rsidR="00CC453D" w:rsidRPr="00E31447" w:rsidRDefault="00CC453D" w:rsidP="00414F9B">
            <w:pPr>
              <w:rPr>
                <w:sz w:val="18"/>
                <w:szCs w:val="18"/>
              </w:rPr>
            </w:pPr>
            <w:r w:rsidRPr="00E31447">
              <w:rPr>
                <w:sz w:val="18"/>
                <w:szCs w:val="18"/>
              </w:rPr>
              <w:t>Porbeagle</w:t>
            </w:r>
          </w:p>
        </w:tc>
        <w:tc>
          <w:tcPr>
            <w:tcW w:w="630" w:type="dxa"/>
          </w:tcPr>
          <w:p w14:paraId="5856ED35" w14:textId="77777777" w:rsidR="00CC453D" w:rsidRPr="000303B1" w:rsidRDefault="00CC453D" w:rsidP="00414F9B"/>
        </w:tc>
        <w:tc>
          <w:tcPr>
            <w:tcW w:w="630" w:type="dxa"/>
          </w:tcPr>
          <w:p w14:paraId="19D6F2B5" w14:textId="77777777" w:rsidR="00CC453D" w:rsidRPr="000303B1" w:rsidRDefault="00CC453D" w:rsidP="00414F9B"/>
        </w:tc>
        <w:tc>
          <w:tcPr>
            <w:tcW w:w="540" w:type="dxa"/>
            <w:gridSpan w:val="2"/>
          </w:tcPr>
          <w:p w14:paraId="6629C52C" w14:textId="77777777" w:rsidR="00CC453D" w:rsidRPr="000303B1" w:rsidRDefault="00CC453D" w:rsidP="00414F9B"/>
        </w:tc>
        <w:tc>
          <w:tcPr>
            <w:tcW w:w="540" w:type="dxa"/>
          </w:tcPr>
          <w:p w14:paraId="6B7E0465" w14:textId="77777777" w:rsidR="00CC453D" w:rsidRPr="000303B1" w:rsidRDefault="00CC453D" w:rsidP="00414F9B"/>
        </w:tc>
        <w:tc>
          <w:tcPr>
            <w:tcW w:w="450" w:type="dxa"/>
          </w:tcPr>
          <w:p w14:paraId="5C7B879B" w14:textId="77777777" w:rsidR="00CC453D" w:rsidRPr="000303B1" w:rsidRDefault="00CC453D" w:rsidP="00414F9B"/>
        </w:tc>
        <w:tc>
          <w:tcPr>
            <w:tcW w:w="753" w:type="dxa"/>
            <w:gridSpan w:val="2"/>
          </w:tcPr>
          <w:p w14:paraId="0A0E3B53" w14:textId="77777777" w:rsidR="00CC453D" w:rsidRPr="000303B1" w:rsidRDefault="00CC453D" w:rsidP="00414F9B"/>
        </w:tc>
        <w:tc>
          <w:tcPr>
            <w:tcW w:w="565" w:type="dxa"/>
          </w:tcPr>
          <w:p w14:paraId="5F0695D9" w14:textId="77777777" w:rsidR="00CC453D" w:rsidRPr="000303B1" w:rsidRDefault="00CC453D" w:rsidP="00414F9B"/>
        </w:tc>
        <w:tc>
          <w:tcPr>
            <w:tcW w:w="560" w:type="dxa"/>
          </w:tcPr>
          <w:p w14:paraId="1AAF969A" w14:textId="77777777" w:rsidR="00CC453D" w:rsidRPr="000303B1" w:rsidRDefault="00CC453D" w:rsidP="00414F9B"/>
        </w:tc>
        <w:tc>
          <w:tcPr>
            <w:tcW w:w="539" w:type="dxa"/>
            <w:gridSpan w:val="2"/>
          </w:tcPr>
          <w:p w14:paraId="5D315395" w14:textId="77777777" w:rsidR="00CC453D" w:rsidRPr="000303B1" w:rsidRDefault="00CC453D" w:rsidP="00414F9B"/>
        </w:tc>
        <w:tc>
          <w:tcPr>
            <w:tcW w:w="554" w:type="dxa"/>
          </w:tcPr>
          <w:p w14:paraId="48605977" w14:textId="77777777" w:rsidR="00CC453D" w:rsidRPr="000303B1" w:rsidRDefault="00CC453D" w:rsidP="00414F9B"/>
        </w:tc>
        <w:tc>
          <w:tcPr>
            <w:tcW w:w="482" w:type="dxa"/>
          </w:tcPr>
          <w:p w14:paraId="3354F802" w14:textId="77777777" w:rsidR="00CC453D" w:rsidRPr="000303B1" w:rsidRDefault="00CC453D" w:rsidP="00414F9B"/>
        </w:tc>
        <w:tc>
          <w:tcPr>
            <w:tcW w:w="481" w:type="dxa"/>
          </w:tcPr>
          <w:p w14:paraId="5DBB2D08" w14:textId="77777777" w:rsidR="00CC453D" w:rsidRPr="000303B1" w:rsidRDefault="00CC453D" w:rsidP="00414F9B"/>
        </w:tc>
        <w:tc>
          <w:tcPr>
            <w:tcW w:w="480" w:type="dxa"/>
          </w:tcPr>
          <w:p w14:paraId="70BB709B" w14:textId="77777777" w:rsidR="00CC453D" w:rsidRPr="000303B1" w:rsidRDefault="00CC453D" w:rsidP="00414F9B"/>
        </w:tc>
        <w:tc>
          <w:tcPr>
            <w:tcW w:w="480" w:type="dxa"/>
          </w:tcPr>
          <w:p w14:paraId="61DBEF4E" w14:textId="77777777" w:rsidR="00CC453D" w:rsidRPr="000303B1" w:rsidRDefault="00CC453D" w:rsidP="00414F9B"/>
        </w:tc>
        <w:tc>
          <w:tcPr>
            <w:tcW w:w="479" w:type="dxa"/>
          </w:tcPr>
          <w:p w14:paraId="4D786D0F" w14:textId="77777777" w:rsidR="00CC453D" w:rsidRPr="000303B1" w:rsidRDefault="00CC453D" w:rsidP="00414F9B"/>
        </w:tc>
      </w:tr>
      <w:tr w:rsidR="00CC453D" w:rsidRPr="000303B1" w14:paraId="66B74222" w14:textId="77777777" w:rsidTr="00414F9B">
        <w:trPr>
          <w:trHeight w:val="288"/>
        </w:trPr>
        <w:tc>
          <w:tcPr>
            <w:tcW w:w="434" w:type="dxa"/>
            <w:shd w:val="clear" w:color="auto" w:fill="8DB3E2" w:themeFill="text2" w:themeFillTint="66"/>
          </w:tcPr>
          <w:p w14:paraId="3E029F07" w14:textId="77777777" w:rsidR="00CC453D" w:rsidRPr="000303B1" w:rsidRDefault="00CC453D" w:rsidP="00414F9B"/>
        </w:tc>
        <w:tc>
          <w:tcPr>
            <w:tcW w:w="1654" w:type="dxa"/>
          </w:tcPr>
          <w:p w14:paraId="059BA078" w14:textId="77777777" w:rsidR="00CC453D" w:rsidRPr="00E31447" w:rsidRDefault="00CC453D" w:rsidP="00414F9B">
            <w:pPr>
              <w:rPr>
                <w:sz w:val="18"/>
                <w:szCs w:val="18"/>
              </w:rPr>
            </w:pPr>
            <w:r w:rsidRPr="00E31447">
              <w:rPr>
                <w:sz w:val="18"/>
                <w:szCs w:val="18"/>
              </w:rPr>
              <w:t>Hammerhead</w:t>
            </w:r>
          </w:p>
        </w:tc>
        <w:tc>
          <w:tcPr>
            <w:tcW w:w="630" w:type="dxa"/>
          </w:tcPr>
          <w:p w14:paraId="3E67D5AA" w14:textId="77777777" w:rsidR="00CC453D" w:rsidRPr="000303B1" w:rsidRDefault="00CC453D" w:rsidP="00414F9B"/>
        </w:tc>
        <w:tc>
          <w:tcPr>
            <w:tcW w:w="630" w:type="dxa"/>
          </w:tcPr>
          <w:p w14:paraId="307CABD5" w14:textId="77777777" w:rsidR="00CC453D" w:rsidRPr="000303B1" w:rsidRDefault="00CC453D" w:rsidP="00414F9B"/>
        </w:tc>
        <w:tc>
          <w:tcPr>
            <w:tcW w:w="540" w:type="dxa"/>
            <w:gridSpan w:val="2"/>
          </w:tcPr>
          <w:p w14:paraId="39D8D263" w14:textId="77777777" w:rsidR="00CC453D" w:rsidRPr="000303B1" w:rsidRDefault="00CC453D" w:rsidP="00414F9B"/>
        </w:tc>
        <w:tc>
          <w:tcPr>
            <w:tcW w:w="540" w:type="dxa"/>
          </w:tcPr>
          <w:p w14:paraId="4E0BE8CB" w14:textId="77777777" w:rsidR="00CC453D" w:rsidRPr="000303B1" w:rsidRDefault="00CC453D" w:rsidP="00414F9B"/>
        </w:tc>
        <w:tc>
          <w:tcPr>
            <w:tcW w:w="450" w:type="dxa"/>
          </w:tcPr>
          <w:p w14:paraId="39EEA2DE" w14:textId="77777777" w:rsidR="00CC453D" w:rsidRPr="000303B1" w:rsidRDefault="00CC453D" w:rsidP="00414F9B"/>
        </w:tc>
        <w:tc>
          <w:tcPr>
            <w:tcW w:w="753" w:type="dxa"/>
            <w:gridSpan w:val="2"/>
          </w:tcPr>
          <w:p w14:paraId="12EAE070" w14:textId="77777777" w:rsidR="00CC453D" w:rsidRPr="000303B1" w:rsidRDefault="00CC453D" w:rsidP="00414F9B"/>
        </w:tc>
        <w:tc>
          <w:tcPr>
            <w:tcW w:w="565" w:type="dxa"/>
          </w:tcPr>
          <w:p w14:paraId="57B0EE98" w14:textId="77777777" w:rsidR="00CC453D" w:rsidRPr="000303B1" w:rsidRDefault="00CC453D" w:rsidP="00414F9B"/>
        </w:tc>
        <w:tc>
          <w:tcPr>
            <w:tcW w:w="560" w:type="dxa"/>
          </w:tcPr>
          <w:p w14:paraId="39BE291E" w14:textId="77777777" w:rsidR="00CC453D" w:rsidRPr="000303B1" w:rsidRDefault="00CC453D" w:rsidP="00414F9B"/>
        </w:tc>
        <w:tc>
          <w:tcPr>
            <w:tcW w:w="539" w:type="dxa"/>
            <w:gridSpan w:val="2"/>
          </w:tcPr>
          <w:p w14:paraId="4F3C2CF4" w14:textId="77777777" w:rsidR="00CC453D" w:rsidRPr="000303B1" w:rsidRDefault="00CC453D" w:rsidP="00414F9B"/>
        </w:tc>
        <w:tc>
          <w:tcPr>
            <w:tcW w:w="554" w:type="dxa"/>
          </w:tcPr>
          <w:p w14:paraId="52956A4D" w14:textId="77777777" w:rsidR="00CC453D" w:rsidRPr="000303B1" w:rsidRDefault="00CC453D" w:rsidP="00414F9B"/>
        </w:tc>
        <w:tc>
          <w:tcPr>
            <w:tcW w:w="482" w:type="dxa"/>
          </w:tcPr>
          <w:p w14:paraId="491BE7C2" w14:textId="77777777" w:rsidR="00CC453D" w:rsidRPr="000303B1" w:rsidRDefault="00CC453D" w:rsidP="00414F9B"/>
        </w:tc>
        <w:tc>
          <w:tcPr>
            <w:tcW w:w="481" w:type="dxa"/>
          </w:tcPr>
          <w:p w14:paraId="4E96EADF" w14:textId="77777777" w:rsidR="00CC453D" w:rsidRPr="000303B1" w:rsidRDefault="00CC453D" w:rsidP="00414F9B"/>
        </w:tc>
        <w:tc>
          <w:tcPr>
            <w:tcW w:w="480" w:type="dxa"/>
          </w:tcPr>
          <w:p w14:paraId="0EBD4E59" w14:textId="77777777" w:rsidR="00CC453D" w:rsidRPr="000303B1" w:rsidRDefault="00CC453D" w:rsidP="00414F9B"/>
        </w:tc>
        <w:tc>
          <w:tcPr>
            <w:tcW w:w="480" w:type="dxa"/>
          </w:tcPr>
          <w:p w14:paraId="0F735DF0" w14:textId="77777777" w:rsidR="00CC453D" w:rsidRPr="000303B1" w:rsidRDefault="00CC453D" w:rsidP="00414F9B"/>
        </w:tc>
        <w:tc>
          <w:tcPr>
            <w:tcW w:w="479" w:type="dxa"/>
          </w:tcPr>
          <w:p w14:paraId="57E77D1A" w14:textId="77777777" w:rsidR="00CC453D" w:rsidRPr="000303B1" w:rsidRDefault="00CC453D" w:rsidP="00414F9B"/>
        </w:tc>
      </w:tr>
      <w:tr w:rsidR="00CC453D" w:rsidRPr="000303B1" w14:paraId="404EAEEE" w14:textId="77777777" w:rsidTr="00414F9B">
        <w:trPr>
          <w:trHeight w:val="288"/>
        </w:trPr>
        <w:tc>
          <w:tcPr>
            <w:tcW w:w="434" w:type="dxa"/>
            <w:shd w:val="clear" w:color="auto" w:fill="8DB3E2" w:themeFill="text2" w:themeFillTint="66"/>
          </w:tcPr>
          <w:p w14:paraId="1F70FD94" w14:textId="77777777" w:rsidR="00CC453D" w:rsidRPr="000303B1" w:rsidRDefault="00CC453D" w:rsidP="00414F9B"/>
        </w:tc>
        <w:tc>
          <w:tcPr>
            <w:tcW w:w="1654" w:type="dxa"/>
          </w:tcPr>
          <w:p w14:paraId="4CBCC778" w14:textId="77777777" w:rsidR="00CC453D" w:rsidRPr="00E31447" w:rsidRDefault="00CC453D" w:rsidP="00414F9B">
            <w:pPr>
              <w:rPr>
                <w:sz w:val="18"/>
                <w:szCs w:val="18"/>
              </w:rPr>
            </w:pPr>
            <w:r w:rsidRPr="00E31447">
              <w:rPr>
                <w:sz w:val="18"/>
                <w:szCs w:val="18"/>
              </w:rPr>
              <w:t>Other</w:t>
            </w:r>
          </w:p>
        </w:tc>
        <w:tc>
          <w:tcPr>
            <w:tcW w:w="630" w:type="dxa"/>
          </w:tcPr>
          <w:p w14:paraId="013D22FC" w14:textId="77777777" w:rsidR="00CC453D" w:rsidRPr="000303B1" w:rsidRDefault="00CC453D" w:rsidP="00414F9B"/>
        </w:tc>
        <w:tc>
          <w:tcPr>
            <w:tcW w:w="630" w:type="dxa"/>
          </w:tcPr>
          <w:p w14:paraId="2173CF9A" w14:textId="77777777" w:rsidR="00CC453D" w:rsidRPr="000303B1" w:rsidRDefault="00CC453D" w:rsidP="00414F9B"/>
        </w:tc>
        <w:tc>
          <w:tcPr>
            <w:tcW w:w="540" w:type="dxa"/>
            <w:gridSpan w:val="2"/>
          </w:tcPr>
          <w:p w14:paraId="72F0074F" w14:textId="77777777" w:rsidR="00CC453D" w:rsidRPr="000303B1" w:rsidRDefault="00CC453D" w:rsidP="00414F9B"/>
        </w:tc>
        <w:tc>
          <w:tcPr>
            <w:tcW w:w="540" w:type="dxa"/>
          </w:tcPr>
          <w:p w14:paraId="7D554829" w14:textId="77777777" w:rsidR="00CC453D" w:rsidRPr="000303B1" w:rsidRDefault="00CC453D" w:rsidP="00414F9B"/>
        </w:tc>
        <w:tc>
          <w:tcPr>
            <w:tcW w:w="450" w:type="dxa"/>
          </w:tcPr>
          <w:p w14:paraId="4BBE490D" w14:textId="77777777" w:rsidR="00CC453D" w:rsidRPr="000303B1" w:rsidRDefault="00CC453D" w:rsidP="00414F9B"/>
        </w:tc>
        <w:tc>
          <w:tcPr>
            <w:tcW w:w="753" w:type="dxa"/>
            <w:gridSpan w:val="2"/>
          </w:tcPr>
          <w:p w14:paraId="5E0550D0" w14:textId="77777777" w:rsidR="00CC453D" w:rsidRPr="000303B1" w:rsidRDefault="00CC453D" w:rsidP="00414F9B"/>
        </w:tc>
        <w:tc>
          <w:tcPr>
            <w:tcW w:w="565" w:type="dxa"/>
          </w:tcPr>
          <w:p w14:paraId="0CFA1448" w14:textId="77777777" w:rsidR="00CC453D" w:rsidRPr="000303B1" w:rsidRDefault="00CC453D" w:rsidP="00414F9B"/>
        </w:tc>
        <w:tc>
          <w:tcPr>
            <w:tcW w:w="560" w:type="dxa"/>
          </w:tcPr>
          <w:p w14:paraId="70E8C407" w14:textId="77777777" w:rsidR="00CC453D" w:rsidRPr="000303B1" w:rsidRDefault="00CC453D" w:rsidP="00414F9B"/>
        </w:tc>
        <w:tc>
          <w:tcPr>
            <w:tcW w:w="539" w:type="dxa"/>
            <w:gridSpan w:val="2"/>
          </w:tcPr>
          <w:p w14:paraId="2CB53163" w14:textId="77777777" w:rsidR="00CC453D" w:rsidRPr="000303B1" w:rsidRDefault="00CC453D" w:rsidP="00414F9B"/>
        </w:tc>
        <w:tc>
          <w:tcPr>
            <w:tcW w:w="554" w:type="dxa"/>
          </w:tcPr>
          <w:p w14:paraId="3E346B92" w14:textId="77777777" w:rsidR="00CC453D" w:rsidRPr="000303B1" w:rsidRDefault="00CC453D" w:rsidP="00414F9B"/>
        </w:tc>
        <w:tc>
          <w:tcPr>
            <w:tcW w:w="482" w:type="dxa"/>
          </w:tcPr>
          <w:p w14:paraId="7C0F9A40" w14:textId="77777777" w:rsidR="00CC453D" w:rsidRPr="000303B1" w:rsidRDefault="00CC453D" w:rsidP="00414F9B"/>
        </w:tc>
        <w:tc>
          <w:tcPr>
            <w:tcW w:w="481" w:type="dxa"/>
          </w:tcPr>
          <w:p w14:paraId="7D9D7DC3" w14:textId="77777777" w:rsidR="00CC453D" w:rsidRPr="000303B1" w:rsidRDefault="00CC453D" w:rsidP="00414F9B"/>
        </w:tc>
        <w:tc>
          <w:tcPr>
            <w:tcW w:w="480" w:type="dxa"/>
          </w:tcPr>
          <w:p w14:paraId="1DEE8D11" w14:textId="77777777" w:rsidR="00CC453D" w:rsidRPr="000303B1" w:rsidRDefault="00CC453D" w:rsidP="00414F9B"/>
        </w:tc>
        <w:tc>
          <w:tcPr>
            <w:tcW w:w="480" w:type="dxa"/>
          </w:tcPr>
          <w:p w14:paraId="63A675F4" w14:textId="77777777" w:rsidR="00CC453D" w:rsidRPr="000303B1" w:rsidRDefault="00CC453D" w:rsidP="00414F9B"/>
        </w:tc>
        <w:tc>
          <w:tcPr>
            <w:tcW w:w="479" w:type="dxa"/>
          </w:tcPr>
          <w:p w14:paraId="0407F500" w14:textId="77777777" w:rsidR="00CC453D" w:rsidRPr="000303B1" w:rsidRDefault="00CC453D" w:rsidP="00414F9B"/>
        </w:tc>
      </w:tr>
      <w:tr w:rsidR="00CC453D" w14:paraId="1934E2FB" w14:textId="77777777" w:rsidTr="00414F9B">
        <w:trPr>
          <w:trHeight w:val="288"/>
        </w:trPr>
        <w:tc>
          <w:tcPr>
            <w:tcW w:w="434" w:type="dxa"/>
            <w:shd w:val="clear" w:color="auto" w:fill="8DB3E2" w:themeFill="text2" w:themeFillTint="66"/>
          </w:tcPr>
          <w:p w14:paraId="2599C790" w14:textId="77777777" w:rsidR="00CC453D" w:rsidRDefault="00CC453D" w:rsidP="00414F9B">
            <w:pPr>
              <w:pStyle w:val="SCCHeading1"/>
              <w:numPr>
                <w:ilvl w:val="0"/>
                <w:numId w:val="0"/>
              </w:numPr>
              <w:rPr>
                <w:b w:val="0"/>
              </w:rPr>
            </w:pPr>
          </w:p>
        </w:tc>
        <w:tc>
          <w:tcPr>
            <w:tcW w:w="9817" w:type="dxa"/>
            <w:gridSpan w:val="19"/>
          </w:tcPr>
          <w:p w14:paraId="1789B6C2" w14:textId="77777777" w:rsidR="00CC453D" w:rsidRPr="00E31447" w:rsidRDefault="00CC453D" w:rsidP="00414F9B">
            <w:pPr>
              <w:pStyle w:val="SCCHeading1"/>
              <w:numPr>
                <w:ilvl w:val="0"/>
                <w:numId w:val="0"/>
              </w:numPr>
              <w:ind w:left="16" w:firstLine="16"/>
              <w:rPr>
                <w:b w:val="0"/>
              </w:rPr>
            </w:pPr>
            <w:r w:rsidRPr="00E31447">
              <w:rPr>
                <w:b w:val="0"/>
              </w:rPr>
              <w:t>Describe the mechanism for limiting the catch of sharks</w:t>
            </w:r>
            <w:r>
              <w:rPr>
                <w:b w:val="0"/>
              </w:rPr>
              <w:t xml:space="preserve">, </w:t>
            </w:r>
            <w:r w:rsidRPr="00E31447">
              <w:rPr>
                <w:b w:val="0"/>
              </w:rPr>
              <w:t>by species if applicable</w:t>
            </w:r>
            <w:r>
              <w:rPr>
                <w:b w:val="0"/>
              </w:rPr>
              <w:t xml:space="preserve"> (e.g. regulation, license, no-retention, </w:t>
            </w:r>
            <w:proofErr w:type="spellStart"/>
            <w:r>
              <w:rPr>
                <w:b w:val="0"/>
              </w:rPr>
              <w:t>etc</w:t>
            </w:r>
            <w:proofErr w:type="spellEnd"/>
            <w:r>
              <w:rPr>
                <w:b w:val="0"/>
              </w:rPr>
              <w:t>),</w:t>
            </w:r>
            <w:r w:rsidRPr="00E31447">
              <w:rPr>
                <w:b w:val="0"/>
              </w:rPr>
              <w:t xml:space="preserve"> and the arrangements for monitoring, verification and enforcement</w:t>
            </w:r>
            <w:r>
              <w:rPr>
                <w:b w:val="0"/>
              </w:rPr>
              <w:t>:</w:t>
            </w:r>
          </w:p>
        </w:tc>
      </w:tr>
      <w:tr w:rsidR="00CC453D" w14:paraId="4D883CBB" w14:textId="77777777" w:rsidTr="00414F9B">
        <w:trPr>
          <w:trHeight w:val="288"/>
        </w:trPr>
        <w:tc>
          <w:tcPr>
            <w:tcW w:w="434" w:type="dxa"/>
            <w:shd w:val="clear" w:color="auto" w:fill="8DB3E2" w:themeFill="text2" w:themeFillTint="66"/>
          </w:tcPr>
          <w:p w14:paraId="1CF47AFF" w14:textId="77777777" w:rsidR="00CC453D" w:rsidRDefault="00CC453D" w:rsidP="00414F9B">
            <w:pPr>
              <w:pStyle w:val="SCCHeading1"/>
              <w:numPr>
                <w:ilvl w:val="0"/>
                <w:numId w:val="0"/>
              </w:numPr>
              <w:rPr>
                <w:b w:val="0"/>
              </w:rPr>
            </w:pPr>
          </w:p>
        </w:tc>
        <w:tc>
          <w:tcPr>
            <w:tcW w:w="9817" w:type="dxa"/>
            <w:gridSpan w:val="19"/>
          </w:tcPr>
          <w:p w14:paraId="6A1F4ADF" w14:textId="77777777" w:rsidR="00CC453D" w:rsidRPr="00E31447" w:rsidRDefault="00CC453D" w:rsidP="00414F9B">
            <w:pPr>
              <w:pStyle w:val="SCCHeading1"/>
              <w:numPr>
                <w:ilvl w:val="0"/>
                <w:numId w:val="0"/>
              </w:numPr>
              <w:ind w:left="16" w:firstLine="16"/>
              <w:rPr>
                <w:b w:val="0"/>
              </w:rPr>
            </w:pPr>
            <w:r w:rsidRPr="00E31447">
              <w:rPr>
                <w:b w:val="0"/>
              </w:rPr>
              <w:t xml:space="preserve">Describe the catch limits set </w:t>
            </w:r>
            <w:r>
              <w:rPr>
                <w:b w:val="0"/>
              </w:rPr>
              <w:t>above for each species</w:t>
            </w:r>
            <w:r w:rsidRPr="00E31447">
              <w:rPr>
                <w:b w:val="0"/>
              </w:rPr>
              <w:t xml:space="preserve"> and provide the rationale for the limit with reference to the latest available stock assessments and reference points</w:t>
            </w:r>
            <w:r>
              <w:rPr>
                <w:b w:val="0"/>
              </w:rPr>
              <w:t>:</w:t>
            </w:r>
          </w:p>
        </w:tc>
      </w:tr>
      <w:tr w:rsidR="00CC453D" w14:paraId="38E9C924" w14:textId="77777777" w:rsidTr="00414F9B">
        <w:trPr>
          <w:trHeight w:val="288"/>
        </w:trPr>
        <w:tc>
          <w:tcPr>
            <w:tcW w:w="434" w:type="dxa"/>
            <w:shd w:val="clear" w:color="auto" w:fill="8DB3E2" w:themeFill="text2" w:themeFillTint="66"/>
          </w:tcPr>
          <w:p w14:paraId="7E8EA51A" w14:textId="77777777" w:rsidR="00CC453D" w:rsidRDefault="00CC453D" w:rsidP="00414F9B">
            <w:pPr>
              <w:pStyle w:val="SCCHeading1"/>
              <w:numPr>
                <w:ilvl w:val="0"/>
                <w:numId w:val="0"/>
              </w:numPr>
              <w:rPr>
                <w:b w:val="0"/>
              </w:rPr>
            </w:pPr>
          </w:p>
        </w:tc>
        <w:tc>
          <w:tcPr>
            <w:tcW w:w="9817" w:type="dxa"/>
            <w:gridSpan w:val="19"/>
          </w:tcPr>
          <w:p w14:paraId="4160C81D" w14:textId="77777777" w:rsidR="00CC453D" w:rsidRPr="00E31447" w:rsidRDefault="00CC453D" w:rsidP="00414F9B">
            <w:pPr>
              <w:pStyle w:val="SCCHeading1"/>
              <w:numPr>
                <w:ilvl w:val="0"/>
                <w:numId w:val="0"/>
              </w:numPr>
              <w:rPr>
                <w:b w:val="0"/>
              </w:rPr>
            </w:pPr>
            <w:r w:rsidRPr="00E31447">
              <w:rPr>
                <w:b w:val="0"/>
              </w:rPr>
              <w:t>If there are any shark species allowed to be retained but not subject to catch limits, please identify them and provide a rationale</w:t>
            </w:r>
            <w:r>
              <w:rPr>
                <w:b w:val="0"/>
              </w:rPr>
              <w:t xml:space="preserve">:  </w:t>
            </w:r>
          </w:p>
        </w:tc>
      </w:tr>
      <w:tr w:rsidR="00CC453D" w14:paraId="6606BF65" w14:textId="77777777" w:rsidTr="00414F9B">
        <w:trPr>
          <w:trHeight w:val="288"/>
        </w:trPr>
        <w:tc>
          <w:tcPr>
            <w:tcW w:w="10251" w:type="dxa"/>
            <w:gridSpan w:val="20"/>
            <w:shd w:val="clear" w:color="auto" w:fill="8DB3E2" w:themeFill="text2" w:themeFillTint="66"/>
          </w:tcPr>
          <w:p w14:paraId="7BD6444A" w14:textId="77777777" w:rsidR="00CC453D" w:rsidRDefault="00CC453D" w:rsidP="00414F9B">
            <w:r>
              <w:t>Mitigation</w:t>
            </w:r>
          </w:p>
        </w:tc>
      </w:tr>
      <w:tr w:rsidR="00CC453D" w14:paraId="79DFED49" w14:textId="77777777" w:rsidTr="00414F9B">
        <w:trPr>
          <w:trHeight w:val="288"/>
        </w:trPr>
        <w:tc>
          <w:tcPr>
            <w:tcW w:w="434" w:type="dxa"/>
            <w:shd w:val="clear" w:color="auto" w:fill="8DB3E2" w:themeFill="text2" w:themeFillTint="66"/>
          </w:tcPr>
          <w:p w14:paraId="2BE970EA" w14:textId="77777777" w:rsidR="00CC453D" w:rsidRDefault="00CC453D" w:rsidP="00414F9B">
            <w:pPr>
              <w:pStyle w:val="SCCHeading1"/>
              <w:numPr>
                <w:ilvl w:val="0"/>
                <w:numId w:val="0"/>
              </w:numPr>
              <w:rPr>
                <w:b w:val="0"/>
              </w:rPr>
            </w:pPr>
          </w:p>
        </w:tc>
        <w:tc>
          <w:tcPr>
            <w:tcW w:w="9817" w:type="dxa"/>
            <w:gridSpan w:val="19"/>
          </w:tcPr>
          <w:p w14:paraId="359D9813" w14:textId="77777777" w:rsidR="00CC453D" w:rsidRPr="00E45834" w:rsidRDefault="00CC453D" w:rsidP="00414F9B">
            <w:pPr>
              <w:rPr>
                <w:b/>
              </w:rPr>
            </w:pPr>
            <w:r w:rsidRPr="00E45834">
              <w:t>Describe the implementation arrangements for no-retention and safe release of oceanic whitetip (CMM 2011-04) and silky (CMM 2013-08) sharks, including safe release guidelines</w:t>
            </w:r>
            <w:r>
              <w:t xml:space="preserve">:  </w:t>
            </w:r>
          </w:p>
        </w:tc>
      </w:tr>
      <w:tr w:rsidR="00CC453D" w14:paraId="1FB2005D" w14:textId="77777777" w:rsidTr="00414F9B">
        <w:trPr>
          <w:trHeight w:val="665"/>
        </w:trPr>
        <w:tc>
          <w:tcPr>
            <w:tcW w:w="434" w:type="dxa"/>
            <w:shd w:val="clear" w:color="auto" w:fill="8DB3E2" w:themeFill="text2" w:themeFillTint="66"/>
          </w:tcPr>
          <w:p w14:paraId="1E9F084D" w14:textId="77777777" w:rsidR="00CC453D" w:rsidRDefault="00CC453D" w:rsidP="00414F9B">
            <w:pPr>
              <w:pStyle w:val="SCCHeading1"/>
              <w:numPr>
                <w:ilvl w:val="0"/>
                <w:numId w:val="0"/>
              </w:numPr>
              <w:rPr>
                <w:b w:val="0"/>
              </w:rPr>
            </w:pPr>
          </w:p>
        </w:tc>
        <w:tc>
          <w:tcPr>
            <w:tcW w:w="9817" w:type="dxa"/>
            <w:gridSpan w:val="19"/>
          </w:tcPr>
          <w:p w14:paraId="560E3256" w14:textId="77777777" w:rsidR="00CC453D" w:rsidRPr="00E45834" w:rsidRDefault="00CC453D" w:rsidP="00414F9B">
            <w:r w:rsidRPr="00E45834">
              <w:t>This fleet uses:    Shark Lines:  Y/N      Wire Leaders:  Y/N</w:t>
            </w:r>
          </w:p>
          <w:p w14:paraId="79ADE834" w14:textId="77777777" w:rsidR="00CC453D" w:rsidRPr="00E45834" w:rsidRDefault="00CC453D" w:rsidP="00414F9B">
            <w:r>
              <w:t>(</w:t>
            </w:r>
            <w:proofErr w:type="gramStart"/>
            <w:r>
              <w:t>fleet</w:t>
            </w:r>
            <w:proofErr w:type="gramEnd"/>
            <w:r>
              <w:t xml:space="preserve"> or vessel choice?)</w:t>
            </w:r>
          </w:p>
        </w:tc>
      </w:tr>
      <w:tr w:rsidR="00CC453D" w14:paraId="261A7245" w14:textId="77777777" w:rsidTr="00414F9B">
        <w:trPr>
          <w:trHeight w:val="288"/>
        </w:trPr>
        <w:tc>
          <w:tcPr>
            <w:tcW w:w="434" w:type="dxa"/>
            <w:shd w:val="clear" w:color="auto" w:fill="8DB3E2" w:themeFill="text2" w:themeFillTint="66"/>
          </w:tcPr>
          <w:p w14:paraId="0AC4B1CD" w14:textId="77777777" w:rsidR="00CC453D" w:rsidRDefault="00CC453D" w:rsidP="00414F9B">
            <w:pPr>
              <w:pStyle w:val="SCCHeading1"/>
              <w:numPr>
                <w:ilvl w:val="0"/>
                <w:numId w:val="0"/>
              </w:numPr>
              <w:rPr>
                <w:b w:val="0"/>
              </w:rPr>
            </w:pPr>
          </w:p>
        </w:tc>
        <w:tc>
          <w:tcPr>
            <w:tcW w:w="9817" w:type="dxa"/>
            <w:gridSpan w:val="19"/>
          </w:tcPr>
          <w:p w14:paraId="36E5B9EC" w14:textId="77777777" w:rsidR="00CC453D" w:rsidRPr="00E45834" w:rsidRDefault="00CC453D" w:rsidP="00414F9B">
            <w:pPr>
              <w:rPr>
                <w:b/>
              </w:rPr>
            </w:pPr>
            <w:r w:rsidRPr="00E45834">
              <w:t>Describe implementation arrangements for the WCPFC full utilization policy (CMM 2010-07).  Specifically, if fins are allowed to be removed from carcasses at sea, describe what arrangements are in place to demonstrate that finning is not occurring</w:t>
            </w:r>
          </w:p>
        </w:tc>
      </w:tr>
      <w:tr w:rsidR="00CC453D" w14:paraId="155501E2" w14:textId="77777777" w:rsidTr="00414F9B">
        <w:trPr>
          <w:trHeight w:val="288"/>
        </w:trPr>
        <w:tc>
          <w:tcPr>
            <w:tcW w:w="434" w:type="dxa"/>
            <w:shd w:val="clear" w:color="auto" w:fill="8DB3E2" w:themeFill="text2" w:themeFillTint="66"/>
          </w:tcPr>
          <w:p w14:paraId="5F9E8B3E" w14:textId="77777777" w:rsidR="00CC453D" w:rsidRDefault="00CC453D" w:rsidP="00414F9B">
            <w:pPr>
              <w:pStyle w:val="SCCHeading1"/>
              <w:numPr>
                <w:ilvl w:val="0"/>
                <w:numId w:val="0"/>
              </w:numPr>
              <w:rPr>
                <w:b w:val="0"/>
              </w:rPr>
            </w:pPr>
          </w:p>
        </w:tc>
        <w:tc>
          <w:tcPr>
            <w:tcW w:w="9817" w:type="dxa"/>
            <w:gridSpan w:val="19"/>
          </w:tcPr>
          <w:p w14:paraId="6050C2FB" w14:textId="77777777" w:rsidR="00CC453D" w:rsidRPr="00E45834" w:rsidRDefault="00CC453D" w:rsidP="00414F9B">
            <w:pPr>
              <w:pStyle w:val="SCCHeading1"/>
              <w:numPr>
                <w:ilvl w:val="0"/>
                <w:numId w:val="0"/>
              </w:numPr>
              <w:rPr>
                <w:b w:val="0"/>
              </w:rPr>
            </w:pPr>
            <w:r w:rsidRPr="00E45834">
              <w:rPr>
                <w:b w:val="0"/>
              </w:rPr>
              <w:t>List any other shark mitigation measures, e.g. size limits, closed areas or seasons, gear restrictions</w:t>
            </w:r>
          </w:p>
        </w:tc>
      </w:tr>
      <w:tr w:rsidR="00CC453D" w14:paraId="28D449FC" w14:textId="77777777" w:rsidTr="00414F9B">
        <w:trPr>
          <w:trHeight w:val="288"/>
        </w:trPr>
        <w:tc>
          <w:tcPr>
            <w:tcW w:w="10251" w:type="dxa"/>
            <w:gridSpan w:val="20"/>
            <w:shd w:val="clear" w:color="auto" w:fill="8DB3E2" w:themeFill="text2" w:themeFillTint="66"/>
          </w:tcPr>
          <w:p w14:paraId="793607C0" w14:textId="77777777" w:rsidR="00CC453D" w:rsidRDefault="00CC453D" w:rsidP="00414F9B">
            <w:r>
              <w:t>Management</w:t>
            </w:r>
          </w:p>
        </w:tc>
      </w:tr>
      <w:tr w:rsidR="00CC453D" w14:paraId="77F44D81" w14:textId="77777777" w:rsidTr="00414F9B">
        <w:trPr>
          <w:trHeight w:val="288"/>
        </w:trPr>
        <w:tc>
          <w:tcPr>
            <w:tcW w:w="434" w:type="dxa"/>
            <w:shd w:val="clear" w:color="auto" w:fill="8DB3E2" w:themeFill="text2" w:themeFillTint="66"/>
          </w:tcPr>
          <w:p w14:paraId="73271E56" w14:textId="77777777" w:rsidR="00CC453D" w:rsidRDefault="00CC453D" w:rsidP="00414F9B">
            <w:pPr>
              <w:pStyle w:val="SCCHeading1"/>
              <w:numPr>
                <w:ilvl w:val="0"/>
                <w:numId w:val="0"/>
              </w:numPr>
              <w:rPr>
                <w:b w:val="0"/>
              </w:rPr>
            </w:pPr>
          </w:p>
        </w:tc>
        <w:tc>
          <w:tcPr>
            <w:tcW w:w="9817" w:type="dxa"/>
            <w:gridSpan w:val="19"/>
          </w:tcPr>
          <w:p w14:paraId="3EC3C89F" w14:textId="77777777" w:rsidR="00CC453D" w:rsidRPr="00E45834" w:rsidRDefault="00CC453D" w:rsidP="00414F9B">
            <w:r w:rsidRPr="00E45834">
              <w:t xml:space="preserve">List the dates over which the plan applies:  </w:t>
            </w:r>
          </w:p>
        </w:tc>
      </w:tr>
      <w:tr w:rsidR="00CC453D" w14:paraId="728F61C8" w14:textId="77777777" w:rsidTr="00414F9B">
        <w:trPr>
          <w:trHeight w:val="288"/>
        </w:trPr>
        <w:tc>
          <w:tcPr>
            <w:tcW w:w="434" w:type="dxa"/>
            <w:shd w:val="clear" w:color="auto" w:fill="8DB3E2" w:themeFill="text2" w:themeFillTint="66"/>
          </w:tcPr>
          <w:p w14:paraId="724E5495" w14:textId="77777777" w:rsidR="00CC453D" w:rsidRDefault="00CC453D" w:rsidP="00414F9B">
            <w:pPr>
              <w:pStyle w:val="SCCHeading1"/>
              <w:numPr>
                <w:ilvl w:val="0"/>
                <w:numId w:val="0"/>
              </w:numPr>
              <w:rPr>
                <w:b w:val="0"/>
              </w:rPr>
            </w:pPr>
          </w:p>
        </w:tc>
        <w:tc>
          <w:tcPr>
            <w:tcW w:w="9817" w:type="dxa"/>
            <w:gridSpan w:val="19"/>
          </w:tcPr>
          <w:p w14:paraId="420FC899" w14:textId="77777777" w:rsidR="00CC453D" w:rsidRPr="00E45834" w:rsidRDefault="00CC453D" w:rsidP="00414F9B">
            <w:pPr>
              <w:rPr>
                <w:b/>
              </w:rPr>
            </w:pPr>
            <w:r w:rsidRPr="00E45834">
              <w:t xml:space="preserve">Describe how and when the plan is reviewed and reported against, including any linkages with monitoring, control and surveillance (MCS) systems:  </w:t>
            </w:r>
          </w:p>
        </w:tc>
      </w:tr>
      <w:tr w:rsidR="00CC453D" w14:paraId="2FC9C3CF" w14:textId="77777777" w:rsidTr="00414F9B">
        <w:trPr>
          <w:trHeight w:val="288"/>
        </w:trPr>
        <w:tc>
          <w:tcPr>
            <w:tcW w:w="434" w:type="dxa"/>
            <w:shd w:val="clear" w:color="auto" w:fill="8DB3E2" w:themeFill="text2" w:themeFillTint="66"/>
          </w:tcPr>
          <w:p w14:paraId="01A72B73" w14:textId="77777777" w:rsidR="00CC453D" w:rsidRDefault="00CC453D" w:rsidP="00414F9B">
            <w:pPr>
              <w:pStyle w:val="SCCHeading1"/>
              <w:numPr>
                <w:ilvl w:val="0"/>
                <w:numId w:val="0"/>
              </w:numPr>
              <w:rPr>
                <w:b w:val="0"/>
              </w:rPr>
            </w:pPr>
          </w:p>
        </w:tc>
        <w:tc>
          <w:tcPr>
            <w:tcW w:w="9817" w:type="dxa"/>
            <w:gridSpan w:val="19"/>
          </w:tcPr>
          <w:p w14:paraId="053A7C93" w14:textId="77777777" w:rsidR="00CC453D" w:rsidRPr="00E45834" w:rsidRDefault="00CC453D" w:rsidP="00414F9B">
            <w:pPr>
              <w:rPr>
                <w:b/>
              </w:rPr>
            </w:pPr>
            <w:r w:rsidRPr="00E45834">
              <w:t>Describe how and when the plan is revised/renewed</w:t>
            </w:r>
            <w:r w:rsidRPr="00E45834">
              <w:rPr>
                <w:b/>
              </w:rPr>
              <w:t xml:space="preserve">:  </w:t>
            </w:r>
          </w:p>
        </w:tc>
      </w:tr>
    </w:tbl>
    <w:p w14:paraId="56C964CD" w14:textId="77777777" w:rsidR="00F473AA" w:rsidRDefault="00F473AA" w:rsidP="00F473AA">
      <w:pPr>
        <w:pStyle w:val="SCCCaption"/>
        <w:rPr>
          <w:rFonts w:ascii="Cooper Black" w:hAnsi="Cooper Black"/>
          <w:sz w:val="32"/>
          <w:szCs w:val="32"/>
        </w:rPr>
      </w:pPr>
    </w:p>
    <w:p w14:paraId="2937A533" w14:textId="618F1118" w:rsidR="00F473AA" w:rsidRPr="00F473AA" w:rsidRDefault="00F473AA" w:rsidP="00F473AA">
      <w:pPr>
        <w:pStyle w:val="SCCCaption"/>
        <w:rPr>
          <w:rFonts w:ascii="Cooper Black" w:hAnsi="Cooper Black"/>
          <w:sz w:val="32"/>
          <w:szCs w:val="32"/>
        </w:rPr>
      </w:pPr>
      <w:r w:rsidRPr="00F473AA">
        <w:rPr>
          <w:rFonts w:ascii="Cooper Black" w:hAnsi="Cooper Black"/>
          <w:sz w:val="32"/>
          <w:szCs w:val="32"/>
        </w:rPr>
        <w:t xml:space="preserve">OPTION </w:t>
      </w:r>
      <w:r>
        <w:rPr>
          <w:rFonts w:ascii="Cooper Black" w:hAnsi="Cooper Black"/>
          <w:sz w:val="32"/>
          <w:szCs w:val="32"/>
        </w:rPr>
        <w:t>2</w:t>
      </w:r>
    </w:p>
    <w:p w14:paraId="54BE4DBA" w14:textId="1722BFB3" w:rsidR="00F473AA" w:rsidRDefault="00F473AA" w:rsidP="00F473AA">
      <w:pPr>
        <w:pStyle w:val="SCCHeading1"/>
        <w:numPr>
          <w:ilvl w:val="0"/>
          <w:numId w:val="0"/>
        </w:numPr>
        <w:ind w:right="1035"/>
        <w:rPr>
          <w:b w:val="0"/>
        </w:rPr>
      </w:pPr>
      <w:r>
        <w:rPr>
          <w:b w:val="0"/>
        </w:rPr>
        <w:t xml:space="preserve">The following requisite shark management plan components are proposed:  </w:t>
      </w:r>
    </w:p>
    <w:p w14:paraId="23B8C299" w14:textId="77777777" w:rsidR="00F473AA" w:rsidRDefault="00F473AA" w:rsidP="00F473AA">
      <w:pPr>
        <w:pStyle w:val="SCCHeading1"/>
        <w:numPr>
          <w:ilvl w:val="0"/>
          <w:numId w:val="3"/>
        </w:numPr>
        <w:tabs>
          <w:tab w:val="left" w:pos="9810"/>
        </w:tabs>
        <w:spacing w:before="0" w:after="0"/>
        <w:ind w:right="1035"/>
        <w:rPr>
          <w:b w:val="0"/>
        </w:rPr>
      </w:pPr>
      <w:r w:rsidRPr="00DC0781">
        <w:t>Species</w:t>
      </w:r>
      <w:r>
        <w:rPr>
          <w:b w:val="0"/>
        </w:rPr>
        <w:t>:  List the shark species and stocks (if known) covered by the plan</w:t>
      </w:r>
    </w:p>
    <w:p w14:paraId="020E1BE3" w14:textId="77777777" w:rsidR="00F473AA" w:rsidRDefault="00F473AA" w:rsidP="00F473AA">
      <w:pPr>
        <w:pStyle w:val="SCCHeading1"/>
        <w:numPr>
          <w:ilvl w:val="0"/>
          <w:numId w:val="3"/>
        </w:numPr>
        <w:tabs>
          <w:tab w:val="left" w:pos="9810"/>
        </w:tabs>
        <w:spacing w:before="0" w:after="0"/>
        <w:ind w:right="1035"/>
        <w:rPr>
          <w:b w:val="0"/>
        </w:rPr>
      </w:pPr>
      <w:r w:rsidRPr="00DC0781">
        <w:t>Fleet</w:t>
      </w:r>
      <w:r>
        <w:rPr>
          <w:b w:val="0"/>
        </w:rPr>
        <w:t>:  Describe the fleet covered by the plan:</w:t>
      </w:r>
    </w:p>
    <w:p w14:paraId="72507EB2" w14:textId="77777777" w:rsidR="00F473AA" w:rsidRDefault="00F473AA" w:rsidP="00F473AA">
      <w:pPr>
        <w:pStyle w:val="SCCHeading1"/>
        <w:numPr>
          <w:ilvl w:val="1"/>
          <w:numId w:val="3"/>
        </w:numPr>
        <w:tabs>
          <w:tab w:val="left" w:pos="9810"/>
        </w:tabs>
        <w:spacing w:before="0" w:after="0"/>
        <w:ind w:right="1035"/>
        <w:rPr>
          <w:b w:val="0"/>
        </w:rPr>
      </w:pPr>
      <w:r>
        <w:rPr>
          <w:b w:val="0"/>
        </w:rPr>
        <w:t>Enumerate the vessels catching shark and indicate whether or not they appear on the WCPFC Record of Fishing Vessels</w:t>
      </w:r>
    </w:p>
    <w:p w14:paraId="15196B74" w14:textId="77777777" w:rsidR="00F473AA" w:rsidRDefault="00F473AA" w:rsidP="00F473AA">
      <w:pPr>
        <w:pStyle w:val="SCCHeading1"/>
        <w:numPr>
          <w:ilvl w:val="1"/>
          <w:numId w:val="3"/>
        </w:numPr>
        <w:tabs>
          <w:tab w:val="left" w:pos="9810"/>
        </w:tabs>
        <w:spacing w:before="0" w:after="0"/>
        <w:ind w:right="1035"/>
        <w:rPr>
          <w:b w:val="0"/>
        </w:rPr>
      </w:pPr>
      <w:r>
        <w:rPr>
          <w:b w:val="0"/>
        </w:rPr>
        <w:t>Include a map indicating the coordinates of the fishing grounds for the fleet</w:t>
      </w:r>
    </w:p>
    <w:p w14:paraId="0B3C040E" w14:textId="77777777" w:rsidR="00F473AA" w:rsidRDefault="00F473AA" w:rsidP="00F473AA">
      <w:pPr>
        <w:pStyle w:val="SCCHeading1"/>
        <w:numPr>
          <w:ilvl w:val="1"/>
          <w:numId w:val="3"/>
        </w:numPr>
        <w:tabs>
          <w:tab w:val="left" w:pos="9810"/>
        </w:tabs>
        <w:spacing w:before="0" w:after="0"/>
        <w:ind w:right="1035"/>
        <w:rPr>
          <w:b w:val="0"/>
        </w:rPr>
      </w:pPr>
      <w:r>
        <w:rPr>
          <w:b w:val="0"/>
        </w:rPr>
        <w:t>Quantify the fishing effort of the fleet (in annual raised hooks fished if possible)</w:t>
      </w:r>
    </w:p>
    <w:p w14:paraId="1874486F" w14:textId="77777777" w:rsidR="00F473AA" w:rsidRPr="00DC0781" w:rsidRDefault="00F473AA" w:rsidP="00F473AA">
      <w:pPr>
        <w:pStyle w:val="SCCHeading1"/>
        <w:numPr>
          <w:ilvl w:val="1"/>
          <w:numId w:val="3"/>
        </w:numPr>
        <w:tabs>
          <w:tab w:val="left" w:pos="9810"/>
        </w:tabs>
        <w:spacing w:before="0" w:after="0"/>
        <w:ind w:right="1035"/>
        <w:rPr>
          <w:b w:val="0"/>
        </w:rPr>
      </w:pPr>
      <w:r w:rsidRPr="00D336D0">
        <w:rPr>
          <w:b w:val="0"/>
        </w:rPr>
        <w:t>Describe the licensing arrangements applicable to the fleet</w:t>
      </w:r>
      <w:r>
        <w:rPr>
          <w:b w:val="0"/>
        </w:rPr>
        <w:t xml:space="preserve"> and note whether effort is controlled (if so, in what way)</w:t>
      </w:r>
    </w:p>
    <w:p w14:paraId="400B7868" w14:textId="77777777" w:rsidR="00F473AA" w:rsidRDefault="00F473AA" w:rsidP="00F473AA">
      <w:pPr>
        <w:pStyle w:val="SCCHeading1"/>
        <w:numPr>
          <w:ilvl w:val="0"/>
          <w:numId w:val="3"/>
        </w:numPr>
        <w:tabs>
          <w:tab w:val="left" w:pos="9810"/>
        </w:tabs>
        <w:spacing w:before="0" w:after="0"/>
        <w:ind w:right="1035"/>
        <w:rPr>
          <w:b w:val="0"/>
        </w:rPr>
      </w:pPr>
      <w:r w:rsidRPr="00DC0781">
        <w:t>Catches</w:t>
      </w:r>
      <w:r w:rsidRPr="00D336D0">
        <w:rPr>
          <w:b w:val="0"/>
        </w:rPr>
        <w:t>:  Describe the catch arrangements of the fleet for the shark species covered</w:t>
      </w:r>
      <w:r>
        <w:rPr>
          <w:b w:val="0"/>
        </w:rPr>
        <w:t xml:space="preserve"> by the shark management plan:</w:t>
      </w:r>
    </w:p>
    <w:p w14:paraId="1316FC76" w14:textId="77777777" w:rsidR="00F473AA" w:rsidRDefault="00F473AA" w:rsidP="00F473AA">
      <w:pPr>
        <w:pStyle w:val="SCCHeading1"/>
        <w:numPr>
          <w:ilvl w:val="1"/>
          <w:numId w:val="3"/>
        </w:numPr>
        <w:tabs>
          <w:tab w:val="left" w:pos="9810"/>
        </w:tabs>
        <w:spacing w:before="0" w:after="0"/>
        <w:ind w:right="1035"/>
        <w:rPr>
          <w:b w:val="0"/>
        </w:rPr>
      </w:pPr>
      <w:r>
        <w:rPr>
          <w:b w:val="0"/>
        </w:rPr>
        <w:t>Provide a table showing the retained catches by the fleet of the sharks covered for the last five years (by species if possible)</w:t>
      </w:r>
    </w:p>
    <w:p w14:paraId="73DFE3B3" w14:textId="77777777" w:rsidR="00F473AA" w:rsidRPr="00A26353" w:rsidRDefault="00F473AA" w:rsidP="00F473AA">
      <w:pPr>
        <w:pStyle w:val="SCCHeading1"/>
        <w:numPr>
          <w:ilvl w:val="1"/>
          <w:numId w:val="3"/>
        </w:numPr>
        <w:tabs>
          <w:tab w:val="left" w:pos="9810"/>
        </w:tabs>
        <w:spacing w:before="0" w:after="0"/>
        <w:ind w:right="1035"/>
        <w:rPr>
          <w:b w:val="0"/>
        </w:rPr>
      </w:pPr>
      <w:r>
        <w:rPr>
          <w:b w:val="0"/>
        </w:rPr>
        <w:t>If discards are recorded, show the quantities discarded by species and the total catch (retained + discarded)</w:t>
      </w:r>
    </w:p>
    <w:p w14:paraId="6F2F4A01" w14:textId="77777777" w:rsidR="00F473AA" w:rsidRDefault="00F473AA" w:rsidP="00F473AA">
      <w:pPr>
        <w:pStyle w:val="SCCHeading1"/>
        <w:numPr>
          <w:ilvl w:val="1"/>
          <w:numId w:val="3"/>
        </w:numPr>
        <w:tabs>
          <w:tab w:val="left" w:pos="9810"/>
        </w:tabs>
        <w:spacing w:before="0" w:after="0"/>
        <w:ind w:right="1035"/>
        <w:rPr>
          <w:b w:val="0"/>
        </w:rPr>
      </w:pPr>
      <w:r>
        <w:rPr>
          <w:b w:val="0"/>
        </w:rPr>
        <w:t xml:space="preserve">Describe the mechanism for limiting the catch of sharks, by species if applicable </w:t>
      </w:r>
      <w:r w:rsidRPr="00E45834">
        <w:rPr>
          <w:b w:val="0"/>
        </w:rPr>
        <w:t xml:space="preserve">(e.g. regulation, license, no-retention, </w:t>
      </w:r>
      <w:proofErr w:type="spellStart"/>
      <w:r w:rsidRPr="00E45834">
        <w:rPr>
          <w:b w:val="0"/>
        </w:rPr>
        <w:t>etc</w:t>
      </w:r>
      <w:proofErr w:type="spellEnd"/>
      <w:r w:rsidRPr="00E45834">
        <w:rPr>
          <w:b w:val="0"/>
        </w:rPr>
        <w:t>)</w:t>
      </w:r>
      <w:r>
        <w:rPr>
          <w:b w:val="0"/>
        </w:rPr>
        <w:t>,</w:t>
      </w:r>
      <w:r w:rsidRPr="00E45834">
        <w:rPr>
          <w:b w:val="0"/>
        </w:rPr>
        <w:t xml:space="preserve"> </w:t>
      </w:r>
      <w:r>
        <w:rPr>
          <w:b w:val="0"/>
        </w:rPr>
        <w:t>and the arrangements for monitoring, verification and enforcement</w:t>
      </w:r>
    </w:p>
    <w:p w14:paraId="0436EB7F" w14:textId="77777777" w:rsidR="00F473AA" w:rsidRDefault="00F473AA" w:rsidP="00F473AA">
      <w:pPr>
        <w:pStyle w:val="SCCHeading1"/>
        <w:numPr>
          <w:ilvl w:val="1"/>
          <w:numId w:val="3"/>
        </w:numPr>
        <w:tabs>
          <w:tab w:val="left" w:pos="9810"/>
        </w:tabs>
        <w:spacing w:before="0" w:after="0"/>
        <w:ind w:right="1035"/>
        <w:rPr>
          <w:b w:val="0"/>
        </w:rPr>
      </w:pPr>
      <w:r>
        <w:rPr>
          <w:b w:val="0"/>
        </w:rPr>
        <w:t>Describe the catch limits set (e.g. X tonnes of blue shark, Y tonnes of shortfin mako shark) and provide the rationale for the limit with reference to the latest available stock assessments and reference points</w:t>
      </w:r>
    </w:p>
    <w:p w14:paraId="49F5269A" w14:textId="77777777" w:rsidR="00F473AA" w:rsidRDefault="00F473AA" w:rsidP="00F473AA">
      <w:pPr>
        <w:pStyle w:val="SCCHeading1"/>
        <w:numPr>
          <w:ilvl w:val="1"/>
          <w:numId w:val="3"/>
        </w:numPr>
        <w:tabs>
          <w:tab w:val="left" w:pos="9810"/>
        </w:tabs>
        <w:spacing w:before="0" w:after="0"/>
        <w:ind w:right="1035"/>
        <w:rPr>
          <w:b w:val="0"/>
        </w:rPr>
      </w:pPr>
      <w:r>
        <w:rPr>
          <w:b w:val="0"/>
        </w:rPr>
        <w:t>If there are any shark species allowed to be retained but not subject to catch limits, please identify them and provide a rationale</w:t>
      </w:r>
    </w:p>
    <w:p w14:paraId="5CD6B603" w14:textId="77777777" w:rsidR="00F473AA" w:rsidRDefault="00F473AA" w:rsidP="00F473AA">
      <w:pPr>
        <w:pStyle w:val="SCCHeading1"/>
        <w:numPr>
          <w:ilvl w:val="0"/>
          <w:numId w:val="3"/>
        </w:numPr>
        <w:tabs>
          <w:tab w:val="left" w:pos="9810"/>
        </w:tabs>
        <w:spacing w:before="0" w:after="0"/>
        <w:ind w:right="1035"/>
        <w:rPr>
          <w:b w:val="0"/>
        </w:rPr>
      </w:pPr>
      <w:r w:rsidRPr="00DC0781">
        <w:lastRenderedPageBreak/>
        <w:t>Mitigation</w:t>
      </w:r>
      <w:r>
        <w:rPr>
          <w:b w:val="0"/>
        </w:rPr>
        <w:t>:  Describe operational practices that avoid or reduce mortality to non-retained species</w:t>
      </w:r>
    </w:p>
    <w:p w14:paraId="341189A7" w14:textId="77777777" w:rsidR="00F473AA" w:rsidRDefault="00F473AA" w:rsidP="00F473AA">
      <w:pPr>
        <w:pStyle w:val="SCCHeading1"/>
        <w:numPr>
          <w:ilvl w:val="1"/>
          <w:numId w:val="3"/>
        </w:numPr>
        <w:tabs>
          <w:tab w:val="left" w:pos="9810"/>
        </w:tabs>
        <w:spacing w:before="0" w:after="0"/>
        <w:ind w:right="1035"/>
        <w:rPr>
          <w:b w:val="0"/>
        </w:rPr>
      </w:pPr>
      <w:r>
        <w:rPr>
          <w:b w:val="0"/>
        </w:rPr>
        <w:t>Describe the implementation arrangements for no-retention and safe release of oceanic whitetip (CMM 2011-04) and silky (CMM 2013-08) sharks, including safe release guidelines</w:t>
      </w:r>
    </w:p>
    <w:p w14:paraId="1FDA891D" w14:textId="77777777" w:rsidR="00F473AA" w:rsidRDefault="00F473AA" w:rsidP="00F473AA">
      <w:pPr>
        <w:pStyle w:val="SCCHeading1"/>
        <w:numPr>
          <w:ilvl w:val="1"/>
          <w:numId w:val="3"/>
        </w:numPr>
        <w:tabs>
          <w:tab w:val="left" w:pos="9810"/>
        </w:tabs>
        <w:spacing w:before="0" w:after="0"/>
        <w:ind w:right="1035"/>
        <w:rPr>
          <w:b w:val="0"/>
        </w:rPr>
      </w:pPr>
      <w:r>
        <w:rPr>
          <w:b w:val="0"/>
        </w:rPr>
        <w:t>Describe implementation arrangements for the WCPFC full utilization policy (CMM 2010-07).  Specifically, if fins are allowed to be removed from carcasses at sea, describe what arrangements are in place to demonstrate that finning is not occurring</w:t>
      </w:r>
    </w:p>
    <w:p w14:paraId="1DCACEEA" w14:textId="77777777" w:rsidR="00F473AA" w:rsidRPr="00792CE8" w:rsidRDefault="00F473AA" w:rsidP="00F473AA">
      <w:pPr>
        <w:pStyle w:val="SCCHeading1"/>
        <w:numPr>
          <w:ilvl w:val="1"/>
          <w:numId w:val="3"/>
        </w:numPr>
        <w:tabs>
          <w:tab w:val="left" w:pos="9810"/>
        </w:tabs>
        <w:spacing w:before="0" w:after="0"/>
        <w:ind w:right="1035"/>
        <w:rPr>
          <w:b w:val="0"/>
        </w:rPr>
      </w:pPr>
      <w:r>
        <w:rPr>
          <w:b w:val="0"/>
        </w:rPr>
        <w:t>Identify whether shark lines or wire leaders have been prohibited (by fleet or vessel per CMM 2014-05)</w:t>
      </w:r>
    </w:p>
    <w:p w14:paraId="0870B563" w14:textId="77777777" w:rsidR="00F473AA" w:rsidRDefault="00F473AA" w:rsidP="00F473AA">
      <w:pPr>
        <w:pStyle w:val="SCCHeading1"/>
        <w:numPr>
          <w:ilvl w:val="1"/>
          <w:numId w:val="3"/>
        </w:numPr>
        <w:tabs>
          <w:tab w:val="left" w:pos="9810"/>
        </w:tabs>
        <w:spacing w:before="0" w:after="0"/>
        <w:ind w:right="1035"/>
        <w:rPr>
          <w:b w:val="0"/>
        </w:rPr>
      </w:pPr>
      <w:r>
        <w:rPr>
          <w:b w:val="0"/>
        </w:rPr>
        <w:t>List any other shark mitigation measures, e.g. size limits, closed areas or seasons, gear restrictions</w:t>
      </w:r>
    </w:p>
    <w:p w14:paraId="66EB4A4A" w14:textId="77777777" w:rsidR="00F473AA" w:rsidRDefault="00F473AA" w:rsidP="00F473AA">
      <w:pPr>
        <w:pStyle w:val="SCCHeading1"/>
        <w:numPr>
          <w:ilvl w:val="0"/>
          <w:numId w:val="3"/>
        </w:numPr>
        <w:tabs>
          <w:tab w:val="left" w:pos="9810"/>
        </w:tabs>
        <w:spacing w:before="0" w:after="0"/>
        <w:ind w:right="1035"/>
        <w:rPr>
          <w:b w:val="0"/>
        </w:rPr>
      </w:pPr>
      <w:r w:rsidRPr="00935C55">
        <w:t>Management</w:t>
      </w:r>
      <w:r>
        <w:rPr>
          <w:b w:val="0"/>
        </w:rPr>
        <w:t>:  Describe how the plan is implemented and reviewed</w:t>
      </w:r>
    </w:p>
    <w:p w14:paraId="6B8DE2FB" w14:textId="77777777" w:rsidR="00F473AA" w:rsidRDefault="00F473AA" w:rsidP="00F473AA">
      <w:pPr>
        <w:pStyle w:val="SCCHeading1"/>
        <w:numPr>
          <w:ilvl w:val="1"/>
          <w:numId w:val="3"/>
        </w:numPr>
        <w:tabs>
          <w:tab w:val="left" w:pos="9810"/>
        </w:tabs>
        <w:spacing w:before="0" w:after="0"/>
        <w:ind w:right="1035"/>
        <w:rPr>
          <w:b w:val="0"/>
        </w:rPr>
      </w:pPr>
      <w:r>
        <w:rPr>
          <w:b w:val="0"/>
        </w:rPr>
        <w:t>List the dates over which the plan applies</w:t>
      </w:r>
    </w:p>
    <w:p w14:paraId="3D4998D1" w14:textId="77777777" w:rsidR="00F473AA" w:rsidRDefault="00F473AA" w:rsidP="00F473AA">
      <w:pPr>
        <w:pStyle w:val="SCCHeading1"/>
        <w:numPr>
          <w:ilvl w:val="1"/>
          <w:numId w:val="3"/>
        </w:numPr>
        <w:tabs>
          <w:tab w:val="left" w:pos="9810"/>
        </w:tabs>
        <w:spacing w:before="0" w:after="0"/>
        <w:ind w:right="1035"/>
        <w:rPr>
          <w:b w:val="0"/>
        </w:rPr>
      </w:pPr>
      <w:r>
        <w:rPr>
          <w:b w:val="0"/>
        </w:rPr>
        <w:t>Describe how and when the plan is reviewed and reported against, including any linkages with monitoring, control and surveillance (MCS) systems</w:t>
      </w:r>
    </w:p>
    <w:p w14:paraId="4B78577A" w14:textId="77777777" w:rsidR="00F473AA" w:rsidRDefault="00F473AA" w:rsidP="00F473AA">
      <w:pPr>
        <w:pStyle w:val="SCCHeading1"/>
        <w:numPr>
          <w:ilvl w:val="1"/>
          <w:numId w:val="3"/>
        </w:numPr>
        <w:spacing w:before="0" w:after="0"/>
        <w:ind w:right="1035"/>
        <w:rPr>
          <w:b w:val="0"/>
        </w:rPr>
      </w:pPr>
      <w:r>
        <w:rPr>
          <w:b w:val="0"/>
        </w:rPr>
        <w:t>Describe how and when the plan is revised/renewed</w:t>
      </w:r>
    </w:p>
    <w:p w14:paraId="7267172A" w14:textId="77777777" w:rsidR="00CC453D" w:rsidRPr="00F473AA" w:rsidRDefault="00CC453D" w:rsidP="00CC453D">
      <w:pPr>
        <w:autoSpaceDE w:val="0"/>
        <w:autoSpaceDN w:val="0"/>
        <w:adjustRightInd w:val="0"/>
        <w:rPr>
          <w:rFonts w:cs="TimesNewRomanPS-BoldMT"/>
          <w:bCs/>
          <w:lang w:val="en-GB"/>
        </w:rPr>
      </w:pPr>
    </w:p>
    <w:p w14:paraId="779B880A" w14:textId="24BED781" w:rsidR="00CC453D" w:rsidRDefault="00CC453D" w:rsidP="0076735B"/>
    <w:p w14:paraId="4AC06D69" w14:textId="496372A6" w:rsidR="00F473AA" w:rsidRPr="00F473AA" w:rsidRDefault="00F473AA" w:rsidP="00F473AA">
      <w:pPr>
        <w:pStyle w:val="SCCCaption"/>
        <w:rPr>
          <w:rFonts w:ascii="Cooper Black" w:hAnsi="Cooper Black"/>
          <w:sz w:val="32"/>
          <w:szCs w:val="32"/>
        </w:rPr>
      </w:pPr>
      <w:r w:rsidRPr="00F473AA">
        <w:rPr>
          <w:rFonts w:ascii="Cooper Black" w:hAnsi="Cooper Black"/>
          <w:sz w:val="32"/>
          <w:szCs w:val="32"/>
        </w:rPr>
        <w:t xml:space="preserve">OPTION </w:t>
      </w:r>
      <w:r>
        <w:rPr>
          <w:rFonts w:ascii="Cooper Black" w:hAnsi="Cooper Black"/>
          <w:sz w:val="32"/>
          <w:szCs w:val="32"/>
        </w:rPr>
        <w:t>3</w:t>
      </w:r>
    </w:p>
    <w:p w14:paraId="766F8AB3" w14:textId="77777777" w:rsidR="00F473AA" w:rsidRDefault="00F473AA" w:rsidP="00F473AA">
      <w:pPr>
        <w:pStyle w:val="SCCHeading1"/>
        <w:numPr>
          <w:ilvl w:val="0"/>
          <w:numId w:val="0"/>
        </w:numPr>
        <w:ind w:right="1035"/>
        <w:rPr>
          <w:b w:val="0"/>
        </w:rPr>
      </w:pPr>
      <w:r>
        <w:rPr>
          <w:b w:val="0"/>
        </w:rPr>
        <w:t xml:space="preserve">The following requisite shark management plan components are proposed:  </w:t>
      </w:r>
    </w:p>
    <w:p w14:paraId="27935E42" w14:textId="77777777" w:rsidR="00F473AA" w:rsidRDefault="00F473AA" w:rsidP="00F473AA">
      <w:pPr>
        <w:pStyle w:val="ListParagraph"/>
        <w:numPr>
          <w:ilvl w:val="0"/>
          <w:numId w:val="4"/>
        </w:numPr>
        <w:rPr>
          <w:rFonts w:ascii="Cambria" w:hAnsi="Cambria"/>
        </w:rPr>
      </w:pPr>
      <w:r w:rsidRPr="00F473AA">
        <w:rPr>
          <w:rFonts w:ascii="Cambria" w:hAnsi="Cambria"/>
        </w:rPr>
        <w:t>The scope in terms of stocks, fishery (specific description of the fishery targeting sharks in association with WCPFC fisheries for which the management plan needs to be developed) and the area of application of the management plan;</w:t>
      </w:r>
    </w:p>
    <w:p w14:paraId="69587892" w14:textId="77777777" w:rsidR="00F473AA" w:rsidRDefault="00F473AA" w:rsidP="00F473AA">
      <w:pPr>
        <w:pStyle w:val="ListParagraph"/>
        <w:numPr>
          <w:ilvl w:val="0"/>
          <w:numId w:val="4"/>
        </w:numPr>
        <w:rPr>
          <w:rFonts w:ascii="Cambria" w:hAnsi="Cambria"/>
        </w:rPr>
      </w:pPr>
      <w:r w:rsidRPr="00F473AA">
        <w:rPr>
          <w:rFonts w:ascii="Cambria" w:hAnsi="Cambria"/>
        </w:rPr>
        <w:t xml:space="preserve">Specific </w:t>
      </w:r>
      <w:proofErr w:type="spellStart"/>
      <w:r w:rsidRPr="00F473AA">
        <w:rPr>
          <w:rFonts w:ascii="Cambria" w:hAnsi="Cambria"/>
        </w:rPr>
        <w:t>authorisations</w:t>
      </w:r>
      <w:proofErr w:type="spellEnd"/>
      <w:r w:rsidRPr="00F473AA">
        <w:rPr>
          <w:rFonts w:ascii="Cambria" w:hAnsi="Cambria"/>
        </w:rPr>
        <w:t xml:space="preserve"> to access the fishery, e.g. </w:t>
      </w:r>
      <w:proofErr w:type="spellStart"/>
      <w:r w:rsidRPr="00F473AA">
        <w:rPr>
          <w:rFonts w:ascii="Cambria" w:hAnsi="Cambria"/>
        </w:rPr>
        <w:t>licence</w:t>
      </w:r>
      <w:proofErr w:type="spellEnd"/>
      <w:r w:rsidRPr="00F473AA">
        <w:rPr>
          <w:rFonts w:ascii="Cambria" w:hAnsi="Cambria"/>
        </w:rPr>
        <w:t xml:space="preserve"> </w:t>
      </w:r>
      <w:proofErr w:type="spellStart"/>
      <w:r w:rsidRPr="00F473AA">
        <w:rPr>
          <w:rFonts w:ascii="Cambria" w:hAnsi="Cambria"/>
        </w:rPr>
        <w:t>etc</w:t>
      </w:r>
      <w:proofErr w:type="spellEnd"/>
      <w:r w:rsidRPr="00F473AA">
        <w:rPr>
          <w:rFonts w:ascii="Cambria" w:hAnsi="Cambria"/>
        </w:rPr>
        <w:t>;</w:t>
      </w:r>
    </w:p>
    <w:p w14:paraId="3AAA2C97" w14:textId="77777777" w:rsidR="00F473AA" w:rsidRDefault="00F473AA" w:rsidP="00F473AA">
      <w:pPr>
        <w:pStyle w:val="ListParagraph"/>
        <w:numPr>
          <w:ilvl w:val="0"/>
          <w:numId w:val="4"/>
        </w:numPr>
        <w:rPr>
          <w:rFonts w:ascii="Cambria" w:hAnsi="Cambria"/>
        </w:rPr>
      </w:pPr>
      <w:r w:rsidRPr="00F473AA">
        <w:rPr>
          <w:rFonts w:ascii="Cambria" w:hAnsi="Cambria"/>
        </w:rPr>
        <w:t>Species specific information for the establishment of catch, effort or capacity limits, ensuring the application of the most recent scientific advice available;</w:t>
      </w:r>
    </w:p>
    <w:p w14:paraId="57A56F00" w14:textId="77777777" w:rsidR="00F473AA" w:rsidRDefault="00F473AA" w:rsidP="00F473AA">
      <w:pPr>
        <w:pStyle w:val="ListParagraph"/>
        <w:numPr>
          <w:ilvl w:val="0"/>
          <w:numId w:val="4"/>
        </w:numPr>
        <w:rPr>
          <w:rFonts w:ascii="Cambria" w:hAnsi="Cambria"/>
        </w:rPr>
      </w:pPr>
      <w:r w:rsidRPr="00F473AA">
        <w:rPr>
          <w:rFonts w:ascii="Cambria" w:hAnsi="Cambria"/>
        </w:rPr>
        <w:t>Management limits and reference points, where possible;</w:t>
      </w:r>
    </w:p>
    <w:p w14:paraId="409119F8" w14:textId="77777777" w:rsidR="00F473AA" w:rsidRDefault="00F473AA" w:rsidP="00F473AA">
      <w:pPr>
        <w:pStyle w:val="ListParagraph"/>
        <w:numPr>
          <w:ilvl w:val="0"/>
          <w:numId w:val="4"/>
        </w:numPr>
        <w:rPr>
          <w:rFonts w:ascii="Cambria" w:hAnsi="Cambria"/>
        </w:rPr>
      </w:pPr>
      <w:r w:rsidRPr="00F473AA">
        <w:rPr>
          <w:rFonts w:ascii="Cambria" w:hAnsi="Cambria"/>
        </w:rPr>
        <w:t>Conservation and technical measures designed to avoid and reduce, as far as possible, unwanted catches;</w:t>
      </w:r>
    </w:p>
    <w:p w14:paraId="785D6F97" w14:textId="61911619" w:rsidR="00F473AA" w:rsidRPr="00F473AA" w:rsidRDefault="00F473AA" w:rsidP="00F473AA">
      <w:pPr>
        <w:pStyle w:val="ListParagraph"/>
        <w:numPr>
          <w:ilvl w:val="0"/>
          <w:numId w:val="4"/>
        </w:numPr>
        <w:rPr>
          <w:rFonts w:ascii="Cambria" w:hAnsi="Cambria"/>
        </w:rPr>
      </w:pPr>
      <w:r w:rsidRPr="00F473AA">
        <w:rPr>
          <w:rFonts w:ascii="Cambria" w:hAnsi="Cambria"/>
        </w:rPr>
        <w:t>With respect to highly depleted species (such as oceanic whitetip and silky sharks), a demonstration of how the relevant longline fishery is avoiding or reducing catches and maximising live release of incidentally caught sharks.</w:t>
      </w:r>
      <w:r>
        <w:rPr>
          <w:rFonts w:ascii="Cambria" w:hAnsi="Cambria"/>
        </w:rPr>
        <w:t xml:space="preserve">  </w:t>
      </w:r>
    </w:p>
    <w:sectPr w:rsidR="00F473AA" w:rsidRPr="00F473AA" w:rsidSect="008E283E">
      <w:pgSz w:w="11907" w:h="16839" w:code="9"/>
      <w:pgMar w:top="1008" w:right="432"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6C84E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Cooper Black">
    <w:panose1 w:val="0208090404030B020404"/>
    <w:charset w:val="00"/>
    <w:family w:val="roman"/>
    <w:pitch w:val="variable"/>
    <w:sig w:usb0="00000003" w:usb1="00000000" w:usb2="00000000" w:usb3="00000000" w:csb0="00000001" w:csb1="00000000"/>
  </w:font>
  <w:font w:name="TimesNewRomanPS-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D2D9B"/>
    <w:multiLevelType w:val="hybridMultilevel"/>
    <w:tmpl w:val="40C09426"/>
    <w:lvl w:ilvl="0" w:tplc="C7E427F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nsid w:val="3C287ED2"/>
    <w:multiLevelType w:val="multilevel"/>
    <w:tmpl w:val="0D4C90F0"/>
    <w:lvl w:ilvl="0">
      <w:start w:val="1"/>
      <w:numFmt w:val="decimal"/>
      <w:pStyle w:val="SCCHeading1"/>
      <w:lvlText w:val="%1"/>
      <w:lvlJc w:val="left"/>
      <w:pPr>
        <w:ind w:left="720" w:hanging="360"/>
      </w:pPr>
      <w:rPr>
        <w:rFonts w:hint="default"/>
      </w:rPr>
    </w:lvl>
    <w:lvl w:ilvl="1">
      <w:start w:val="1"/>
      <w:numFmt w:val="decimal"/>
      <w:pStyle w:val="SCCHeading2"/>
      <w:isLgl/>
      <w:lvlText w:val="%1.%2"/>
      <w:lvlJc w:val="left"/>
      <w:pPr>
        <w:ind w:left="1080" w:hanging="720"/>
      </w:pPr>
      <w:rPr>
        <w:rFonts w:hint="default"/>
      </w:rPr>
    </w:lvl>
    <w:lvl w:ilvl="2">
      <w:start w:val="1"/>
      <w:numFmt w:val="decimal"/>
      <w:pStyle w:val="SCCHeading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58BB4EC6"/>
    <w:multiLevelType w:val="hybridMultilevel"/>
    <w:tmpl w:val="14A0B1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EDF778C"/>
    <w:multiLevelType w:val="hybridMultilevel"/>
    <w:tmpl w:val="FB28D2B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an Freeman">
    <w15:presenceInfo w15:providerId="AD" w15:userId="S-1-5-21-1642895296-3570815841-1046933304-2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35B"/>
    <w:rsid w:val="000001E8"/>
    <w:rsid w:val="00000965"/>
    <w:rsid w:val="000019B6"/>
    <w:rsid w:val="0000202F"/>
    <w:rsid w:val="0000260E"/>
    <w:rsid w:val="00002F4B"/>
    <w:rsid w:val="00003451"/>
    <w:rsid w:val="00005C24"/>
    <w:rsid w:val="0000693E"/>
    <w:rsid w:val="00010BF3"/>
    <w:rsid w:val="00010E6F"/>
    <w:rsid w:val="00011F49"/>
    <w:rsid w:val="0001256D"/>
    <w:rsid w:val="00012629"/>
    <w:rsid w:val="00013312"/>
    <w:rsid w:val="0001410B"/>
    <w:rsid w:val="00015A4F"/>
    <w:rsid w:val="000171EB"/>
    <w:rsid w:val="000176F6"/>
    <w:rsid w:val="00021D5C"/>
    <w:rsid w:val="00022BCB"/>
    <w:rsid w:val="00024DC8"/>
    <w:rsid w:val="0002534D"/>
    <w:rsid w:val="00026DF6"/>
    <w:rsid w:val="00030AF6"/>
    <w:rsid w:val="00031B1C"/>
    <w:rsid w:val="00032F4C"/>
    <w:rsid w:val="00034107"/>
    <w:rsid w:val="000416F2"/>
    <w:rsid w:val="00042111"/>
    <w:rsid w:val="000431BB"/>
    <w:rsid w:val="00045822"/>
    <w:rsid w:val="000459F6"/>
    <w:rsid w:val="00050988"/>
    <w:rsid w:val="00050D0A"/>
    <w:rsid w:val="00052305"/>
    <w:rsid w:val="000523DB"/>
    <w:rsid w:val="00054577"/>
    <w:rsid w:val="000620D1"/>
    <w:rsid w:val="000636BC"/>
    <w:rsid w:val="0006556C"/>
    <w:rsid w:val="00065B19"/>
    <w:rsid w:val="0007083E"/>
    <w:rsid w:val="000738B6"/>
    <w:rsid w:val="000756D8"/>
    <w:rsid w:val="00075AAA"/>
    <w:rsid w:val="00075F3F"/>
    <w:rsid w:val="0007678A"/>
    <w:rsid w:val="00076CE5"/>
    <w:rsid w:val="00077686"/>
    <w:rsid w:val="00080855"/>
    <w:rsid w:val="00081331"/>
    <w:rsid w:val="0008138C"/>
    <w:rsid w:val="00081A96"/>
    <w:rsid w:val="0008232F"/>
    <w:rsid w:val="00082783"/>
    <w:rsid w:val="000833C0"/>
    <w:rsid w:val="00083DE8"/>
    <w:rsid w:val="000850B4"/>
    <w:rsid w:val="00086239"/>
    <w:rsid w:val="0008761D"/>
    <w:rsid w:val="000910C7"/>
    <w:rsid w:val="000929BA"/>
    <w:rsid w:val="0009485D"/>
    <w:rsid w:val="00094F0C"/>
    <w:rsid w:val="00095875"/>
    <w:rsid w:val="0009597D"/>
    <w:rsid w:val="00095B54"/>
    <w:rsid w:val="00096825"/>
    <w:rsid w:val="00097046"/>
    <w:rsid w:val="0009716A"/>
    <w:rsid w:val="00097BD1"/>
    <w:rsid w:val="000A0052"/>
    <w:rsid w:val="000A0290"/>
    <w:rsid w:val="000A1247"/>
    <w:rsid w:val="000A1A53"/>
    <w:rsid w:val="000A30EB"/>
    <w:rsid w:val="000A3780"/>
    <w:rsid w:val="000A66D1"/>
    <w:rsid w:val="000B07AC"/>
    <w:rsid w:val="000B2DAF"/>
    <w:rsid w:val="000B5F88"/>
    <w:rsid w:val="000B62CA"/>
    <w:rsid w:val="000B7033"/>
    <w:rsid w:val="000C08A1"/>
    <w:rsid w:val="000C1401"/>
    <w:rsid w:val="000C26D7"/>
    <w:rsid w:val="000C4714"/>
    <w:rsid w:val="000C6200"/>
    <w:rsid w:val="000C6A57"/>
    <w:rsid w:val="000C710B"/>
    <w:rsid w:val="000D3C4D"/>
    <w:rsid w:val="000D492F"/>
    <w:rsid w:val="000D5FE1"/>
    <w:rsid w:val="000D7254"/>
    <w:rsid w:val="000E0E32"/>
    <w:rsid w:val="000E0EE6"/>
    <w:rsid w:val="000E22D6"/>
    <w:rsid w:val="000E2F36"/>
    <w:rsid w:val="000E3110"/>
    <w:rsid w:val="000E375F"/>
    <w:rsid w:val="000E42B7"/>
    <w:rsid w:val="000E573C"/>
    <w:rsid w:val="000E76EB"/>
    <w:rsid w:val="000E7C43"/>
    <w:rsid w:val="000F2E01"/>
    <w:rsid w:val="000F3088"/>
    <w:rsid w:val="000F6B5B"/>
    <w:rsid w:val="000F6E22"/>
    <w:rsid w:val="001009BA"/>
    <w:rsid w:val="0010117D"/>
    <w:rsid w:val="00101B6A"/>
    <w:rsid w:val="00102296"/>
    <w:rsid w:val="001025FF"/>
    <w:rsid w:val="00103DE5"/>
    <w:rsid w:val="00104B06"/>
    <w:rsid w:val="00105FE7"/>
    <w:rsid w:val="00106DDC"/>
    <w:rsid w:val="00110E10"/>
    <w:rsid w:val="0011185C"/>
    <w:rsid w:val="00111D94"/>
    <w:rsid w:val="00112AB5"/>
    <w:rsid w:val="001149A1"/>
    <w:rsid w:val="00120A40"/>
    <w:rsid w:val="0012273F"/>
    <w:rsid w:val="00124327"/>
    <w:rsid w:val="00126609"/>
    <w:rsid w:val="00126E5F"/>
    <w:rsid w:val="00130936"/>
    <w:rsid w:val="00132865"/>
    <w:rsid w:val="00133A6A"/>
    <w:rsid w:val="0013631A"/>
    <w:rsid w:val="00136E86"/>
    <w:rsid w:val="0013726A"/>
    <w:rsid w:val="001402E6"/>
    <w:rsid w:val="0014038E"/>
    <w:rsid w:val="00141250"/>
    <w:rsid w:val="00142F6B"/>
    <w:rsid w:val="00143DA6"/>
    <w:rsid w:val="001455CE"/>
    <w:rsid w:val="00145BFD"/>
    <w:rsid w:val="00147096"/>
    <w:rsid w:val="001471B4"/>
    <w:rsid w:val="001502D1"/>
    <w:rsid w:val="00150DAF"/>
    <w:rsid w:val="00152B49"/>
    <w:rsid w:val="00154276"/>
    <w:rsid w:val="00154C29"/>
    <w:rsid w:val="001550D5"/>
    <w:rsid w:val="001572A5"/>
    <w:rsid w:val="001572ED"/>
    <w:rsid w:val="00157538"/>
    <w:rsid w:val="00157A95"/>
    <w:rsid w:val="00160D1A"/>
    <w:rsid w:val="0016224F"/>
    <w:rsid w:val="0016477E"/>
    <w:rsid w:val="00164E4C"/>
    <w:rsid w:val="001656A4"/>
    <w:rsid w:val="001659E5"/>
    <w:rsid w:val="00165BC5"/>
    <w:rsid w:val="00166B38"/>
    <w:rsid w:val="001670FC"/>
    <w:rsid w:val="00172E74"/>
    <w:rsid w:val="001755C5"/>
    <w:rsid w:val="00175B1F"/>
    <w:rsid w:val="001767FB"/>
    <w:rsid w:val="00181B2D"/>
    <w:rsid w:val="0018370A"/>
    <w:rsid w:val="00183B9F"/>
    <w:rsid w:val="0018460C"/>
    <w:rsid w:val="00187BCF"/>
    <w:rsid w:val="001903D8"/>
    <w:rsid w:val="00193584"/>
    <w:rsid w:val="00193C47"/>
    <w:rsid w:val="00193E11"/>
    <w:rsid w:val="0019559A"/>
    <w:rsid w:val="0019652B"/>
    <w:rsid w:val="00197F4E"/>
    <w:rsid w:val="001A1508"/>
    <w:rsid w:val="001A289A"/>
    <w:rsid w:val="001A2FE2"/>
    <w:rsid w:val="001A55B6"/>
    <w:rsid w:val="001B18F2"/>
    <w:rsid w:val="001B4104"/>
    <w:rsid w:val="001B4D2E"/>
    <w:rsid w:val="001B543E"/>
    <w:rsid w:val="001B7AAE"/>
    <w:rsid w:val="001C00FF"/>
    <w:rsid w:val="001C0832"/>
    <w:rsid w:val="001C43E9"/>
    <w:rsid w:val="001C45F7"/>
    <w:rsid w:val="001C4687"/>
    <w:rsid w:val="001C4FAE"/>
    <w:rsid w:val="001C53BC"/>
    <w:rsid w:val="001C67E1"/>
    <w:rsid w:val="001C6BAF"/>
    <w:rsid w:val="001C7DBA"/>
    <w:rsid w:val="001D0B77"/>
    <w:rsid w:val="001D2B90"/>
    <w:rsid w:val="001D2FA4"/>
    <w:rsid w:val="001D30C3"/>
    <w:rsid w:val="001D7EAF"/>
    <w:rsid w:val="001E3062"/>
    <w:rsid w:val="001E3126"/>
    <w:rsid w:val="001E4061"/>
    <w:rsid w:val="001E66C0"/>
    <w:rsid w:val="001E6FA3"/>
    <w:rsid w:val="001F1E74"/>
    <w:rsid w:val="001F2215"/>
    <w:rsid w:val="001F24AA"/>
    <w:rsid w:val="001F2B54"/>
    <w:rsid w:val="001F6F5E"/>
    <w:rsid w:val="001F769B"/>
    <w:rsid w:val="002002CB"/>
    <w:rsid w:val="002002E8"/>
    <w:rsid w:val="002003AE"/>
    <w:rsid w:val="0020435C"/>
    <w:rsid w:val="00204F60"/>
    <w:rsid w:val="0020689F"/>
    <w:rsid w:val="00206AD4"/>
    <w:rsid w:val="00206F0D"/>
    <w:rsid w:val="0020743E"/>
    <w:rsid w:val="0021019B"/>
    <w:rsid w:val="002131B7"/>
    <w:rsid w:val="00213AD9"/>
    <w:rsid w:val="00213E5A"/>
    <w:rsid w:val="00215F4F"/>
    <w:rsid w:val="002221F8"/>
    <w:rsid w:val="00222647"/>
    <w:rsid w:val="00222B7F"/>
    <w:rsid w:val="00224A1F"/>
    <w:rsid w:val="00230A3E"/>
    <w:rsid w:val="002311D3"/>
    <w:rsid w:val="00233AFC"/>
    <w:rsid w:val="00234919"/>
    <w:rsid w:val="00234ED3"/>
    <w:rsid w:val="002410D1"/>
    <w:rsid w:val="00241178"/>
    <w:rsid w:val="00241C2C"/>
    <w:rsid w:val="002422E5"/>
    <w:rsid w:val="00243581"/>
    <w:rsid w:val="00243AA2"/>
    <w:rsid w:val="0024422D"/>
    <w:rsid w:val="00244D09"/>
    <w:rsid w:val="00245311"/>
    <w:rsid w:val="00247EA4"/>
    <w:rsid w:val="002518FD"/>
    <w:rsid w:val="0025323D"/>
    <w:rsid w:val="00255F31"/>
    <w:rsid w:val="002578BF"/>
    <w:rsid w:val="0026073E"/>
    <w:rsid w:val="00260F81"/>
    <w:rsid w:val="002616F6"/>
    <w:rsid w:val="00261782"/>
    <w:rsid w:val="0026282E"/>
    <w:rsid w:val="00263EA1"/>
    <w:rsid w:val="002658CD"/>
    <w:rsid w:val="00265AA8"/>
    <w:rsid w:val="002660EF"/>
    <w:rsid w:val="002668A1"/>
    <w:rsid w:val="00267AAA"/>
    <w:rsid w:val="00267E7A"/>
    <w:rsid w:val="0027028D"/>
    <w:rsid w:val="002720B3"/>
    <w:rsid w:val="00272947"/>
    <w:rsid w:val="002741B2"/>
    <w:rsid w:val="0027479B"/>
    <w:rsid w:val="002747FC"/>
    <w:rsid w:val="00274C33"/>
    <w:rsid w:val="00274D89"/>
    <w:rsid w:val="00275C9D"/>
    <w:rsid w:val="0028045E"/>
    <w:rsid w:val="002812C8"/>
    <w:rsid w:val="00283799"/>
    <w:rsid w:val="00284F35"/>
    <w:rsid w:val="00285482"/>
    <w:rsid w:val="00286379"/>
    <w:rsid w:val="0029039C"/>
    <w:rsid w:val="00290C46"/>
    <w:rsid w:val="00291257"/>
    <w:rsid w:val="00291EC1"/>
    <w:rsid w:val="00292538"/>
    <w:rsid w:val="00294092"/>
    <w:rsid w:val="00294915"/>
    <w:rsid w:val="00294948"/>
    <w:rsid w:val="00295A4E"/>
    <w:rsid w:val="00296AE5"/>
    <w:rsid w:val="00296CA2"/>
    <w:rsid w:val="0029788C"/>
    <w:rsid w:val="002A0306"/>
    <w:rsid w:val="002A4B6F"/>
    <w:rsid w:val="002B2407"/>
    <w:rsid w:val="002B274A"/>
    <w:rsid w:val="002B2934"/>
    <w:rsid w:val="002B2C86"/>
    <w:rsid w:val="002B347D"/>
    <w:rsid w:val="002B3BCE"/>
    <w:rsid w:val="002B487C"/>
    <w:rsid w:val="002B4F55"/>
    <w:rsid w:val="002B6076"/>
    <w:rsid w:val="002B68BB"/>
    <w:rsid w:val="002C004A"/>
    <w:rsid w:val="002C0F77"/>
    <w:rsid w:val="002C1175"/>
    <w:rsid w:val="002C14B1"/>
    <w:rsid w:val="002C1DF3"/>
    <w:rsid w:val="002C2282"/>
    <w:rsid w:val="002C33D3"/>
    <w:rsid w:val="002C3F3E"/>
    <w:rsid w:val="002C528B"/>
    <w:rsid w:val="002C716A"/>
    <w:rsid w:val="002D3588"/>
    <w:rsid w:val="002D46BE"/>
    <w:rsid w:val="002D5290"/>
    <w:rsid w:val="002D5EFE"/>
    <w:rsid w:val="002D602A"/>
    <w:rsid w:val="002D7770"/>
    <w:rsid w:val="002D7849"/>
    <w:rsid w:val="002E102A"/>
    <w:rsid w:val="002E4DB9"/>
    <w:rsid w:val="002E6B1F"/>
    <w:rsid w:val="002F00CF"/>
    <w:rsid w:val="002F02CD"/>
    <w:rsid w:val="002F2F38"/>
    <w:rsid w:val="002F5027"/>
    <w:rsid w:val="002F50F8"/>
    <w:rsid w:val="00302141"/>
    <w:rsid w:val="0030331D"/>
    <w:rsid w:val="00306923"/>
    <w:rsid w:val="00307DEF"/>
    <w:rsid w:val="003126DF"/>
    <w:rsid w:val="003133DE"/>
    <w:rsid w:val="00320A28"/>
    <w:rsid w:val="003220A5"/>
    <w:rsid w:val="00325891"/>
    <w:rsid w:val="00325CC4"/>
    <w:rsid w:val="00327978"/>
    <w:rsid w:val="00331EAA"/>
    <w:rsid w:val="003324E1"/>
    <w:rsid w:val="00332AA1"/>
    <w:rsid w:val="00335184"/>
    <w:rsid w:val="003373D6"/>
    <w:rsid w:val="00340347"/>
    <w:rsid w:val="00340904"/>
    <w:rsid w:val="003412E8"/>
    <w:rsid w:val="00341FFA"/>
    <w:rsid w:val="00343EEF"/>
    <w:rsid w:val="003447AF"/>
    <w:rsid w:val="00350779"/>
    <w:rsid w:val="00351467"/>
    <w:rsid w:val="003518A6"/>
    <w:rsid w:val="00353787"/>
    <w:rsid w:val="003554A2"/>
    <w:rsid w:val="0035796F"/>
    <w:rsid w:val="00357A1C"/>
    <w:rsid w:val="00360BC8"/>
    <w:rsid w:val="003633E4"/>
    <w:rsid w:val="00367BDB"/>
    <w:rsid w:val="00370199"/>
    <w:rsid w:val="0037057D"/>
    <w:rsid w:val="003753DD"/>
    <w:rsid w:val="003755F3"/>
    <w:rsid w:val="00375AE2"/>
    <w:rsid w:val="00376AF6"/>
    <w:rsid w:val="00376F74"/>
    <w:rsid w:val="00377853"/>
    <w:rsid w:val="00377EE7"/>
    <w:rsid w:val="00382211"/>
    <w:rsid w:val="003841F6"/>
    <w:rsid w:val="00384281"/>
    <w:rsid w:val="00387612"/>
    <w:rsid w:val="00390359"/>
    <w:rsid w:val="003904E5"/>
    <w:rsid w:val="0039327E"/>
    <w:rsid w:val="00393919"/>
    <w:rsid w:val="00393E0F"/>
    <w:rsid w:val="00394201"/>
    <w:rsid w:val="0039447F"/>
    <w:rsid w:val="003961BB"/>
    <w:rsid w:val="00396B16"/>
    <w:rsid w:val="003977CA"/>
    <w:rsid w:val="00397AB9"/>
    <w:rsid w:val="003B0C2A"/>
    <w:rsid w:val="003B0E6C"/>
    <w:rsid w:val="003B4DC6"/>
    <w:rsid w:val="003B5800"/>
    <w:rsid w:val="003B5FA4"/>
    <w:rsid w:val="003C2F81"/>
    <w:rsid w:val="003C483C"/>
    <w:rsid w:val="003C507C"/>
    <w:rsid w:val="003C74DA"/>
    <w:rsid w:val="003C7F6D"/>
    <w:rsid w:val="003D09D1"/>
    <w:rsid w:val="003D167D"/>
    <w:rsid w:val="003D17C1"/>
    <w:rsid w:val="003D32DC"/>
    <w:rsid w:val="003D5BFE"/>
    <w:rsid w:val="003E0016"/>
    <w:rsid w:val="003E06EF"/>
    <w:rsid w:val="003E1956"/>
    <w:rsid w:val="003E2A22"/>
    <w:rsid w:val="003E3062"/>
    <w:rsid w:val="003E4078"/>
    <w:rsid w:val="003E4C36"/>
    <w:rsid w:val="003E68CF"/>
    <w:rsid w:val="003E74A3"/>
    <w:rsid w:val="003F006F"/>
    <w:rsid w:val="003F00A8"/>
    <w:rsid w:val="003F0A6B"/>
    <w:rsid w:val="003F110E"/>
    <w:rsid w:val="003F15E7"/>
    <w:rsid w:val="003F1EB1"/>
    <w:rsid w:val="003F3219"/>
    <w:rsid w:val="003F39F4"/>
    <w:rsid w:val="003F429A"/>
    <w:rsid w:val="003F6AF8"/>
    <w:rsid w:val="003F73D3"/>
    <w:rsid w:val="00401B7A"/>
    <w:rsid w:val="00402477"/>
    <w:rsid w:val="00402A1D"/>
    <w:rsid w:val="004053C2"/>
    <w:rsid w:val="004104E9"/>
    <w:rsid w:val="00410F8E"/>
    <w:rsid w:val="00411AC6"/>
    <w:rsid w:val="004127B9"/>
    <w:rsid w:val="00414132"/>
    <w:rsid w:val="004170F1"/>
    <w:rsid w:val="004174D5"/>
    <w:rsid w:val="0041790D"/>
    <w:rsid w:val="00420B23"/>
    <w:rsid w:val="00421BFC"/>
    <w:rsid w:val="00422BF8"/>
    <w:rsid w:val="00422E6D"/>
    <w:rsid w:val="004237DA"/>
    <w:rsid w:val="004256FD"/>
    <w:rsid w:val="00427B33"/>
    <w:rsid w:val="00427D75"/>
    <w:rsid w:val="004309A7"/>
    <w:rsid w:val="0043240A"/>
    <w:rsid w:val="0043280E"/>
    <w:rsid w:val="00433B45"/>
    <w:rsid w:val="0043472B"/>
    <w:rsid w:val="00435CC1"/>
    <w:rsid w:val="00437688"/>
    <w:rsid w:val="00441BCA"/>
    <w:rsid w:val="00443790"/>
    <w:rsid w:val="0044479E"/>
    <w:rsid w:val="0045102C"/>
    <w:rsid w:val="00451EF9"/>
    <w:rsid w:val="00452185"/>
    <w:rsid w:val="00452199"/>
    <w:rsid w:val="00452872"/>
    <w:rsid w:val="004530D0"/>
    <w:rsid w:val="0045645A"/>
    <w:rsid w:val="0045657C"/>
    <w:rsid w:val="00456D82"/>
    <w:rsid w:val="00462B37"/>
    <w:rsid w:val="00462C6D"/>
    <w:rsid w:val="00463504"/>
    <w:rsid w:val="00463B93"/>
    <w:rsid w:val="004643E8"/>
    <w:rsid w:val="00465788"/>
    <w:rsid w:val="00467DFF"/>
    <w:rsid w:val="00467EE9"/>
    <w:rsid w:val="0047108F"/>
    <w:rsid w:val="00472DD9"/>
    <w:rsid w:val="00474894"/>
    <w:rsid w:val="0047548B"/>
    <w:rsid w:val="00475597"/>
    <w:rsid w:val="00475EF0"/>
    <w:rsid w:val="00476549"/>
    <w:rsid w:val="004766F6"/>
    <w:rsid w:val="00481816"/>
    <w:rsid w:val="0048437C"/>
    <w:rsid w:val="004844C6"/>
    <w:rsid w:val="00484634"/>
    <w:rsid w:val="00484D32"/>
    <w:rsid w:val="004854BB"/>
    <w:rsid w:val="00486A0A"/>
    <w:rsid w:val="00487AD7"/>
    <w:rsid w:val="00491F4C"/>
    <w:rsid w:val="00493A3E"/>
    <w:rsid w:val="00494610"/>
    <w:rsid w:val="00495467"/>
    <w:rsid w:val="004955EB"/>
    <w:rsid w:val="00496EA4"/>
    <w:rsid w:val="00497179"/>
    <w:rsid w:val="004A3FEC"/>
    <w:rsid w:val="004A5C77"/>
    <w:rsid w:val="004A6E3D"/>
    <w:rsid w:val="004B4B04"/>
    <w:rsid w:val="004B511B"/>
    <w:rsid w:val="004B659D"/>
    <w:rsid w:val="004C2B72"/>
    <w:rsid w:val="004C3EB4"/>
    <w:rsid w:val="004C4974"/>
    <w:rsid w:val="004C64F4"/>
    <w:rsid w:val="004C6F41"/>
    <w:rsid w:val="004C7407"/>
    <w:rsid w:val="004D01B9"/>
    <w:rsid w:val="004D0EFE"/>
    <w:rsid w:val="004D1510"/>
    <w:rsid w:val="004D19A5"/>
    <w:rsid w:val="004D22B9"/>
    <w:rsid w:val="004D331A"/>
    <w:rsid w:val="004D4709"/>
    <w:rsid w:val="004D4DC9"/>
    <w:rsid w:val="004D6588"/>
    <w:rsid w:val="004D6996"/>
    <w:rsid w:val="004E08AA"/>
    <w:rsid w:val="004E08E2"/>
    <w:rsid w:val="004E45C7"/>
    <w:rsid w:val="004E4688"/>
    <w:rsid w:val="004E6F88"/>
    <w:rsid w:val="004E6FCF"/>
    <w:rsid w:val="004F0F93"/>
    <w:rsid w:val="004F11D2"/>
    <w:rsid w:val="004F153A"/>
    <w:rsid w:val="004F62EB"/>
    <w:rsid w:val="004F645B"/>
    <w:rsid w:val="004F770F"/>
    <w:rsid w:val="004F7C66"/>
    <w:rsid w:val="00500EAE"/>
    <w:rsid w:val="00501134"/>
    <w:rsid w:val="00502E13"/>
    <w:rsid w:val="00503398"/>
    <w:rsid w:val="00504D09"/>
    <w:rsid w:val="00505CAE"/>
    <w:rsid w:val="00505FF4"/>
    <w:rsid w:val="00513765"/>
    <w:rsid w:val="00513BF9"/>
    <w:rsid w:val="005144CB"/>
    <w:rsid w:val="00516C1D"/>
    <w:rsid w:val="00520BDD"/>
    <w:rsid w:val="0052281F"/>
    <w:rsid w:val="00530B5F"/>
    <w:rsid w:val="00530C22"/>
    <w:rsid w:val="00531730"/>
    <w:rsid w:val="00534054"/>
    <w:rsid w:val="0053484C"/>
    <w:rsid w:val="005355AB"/>
    <w:rsid w:val="00536FF5"/>
    <w:rsid w:val="0053739C"/>
    <w:rsid w:val="005409CD"/>
    <w:rsid w:val="00541BA9"/>
    <w:rsid w:val="00542749"/>
    <w:rsid w:val="00543E91"/>
    <w:rsid w:val="00544484"/>
    <w:rsid w:val="005447F9"/>
    <w:rsid w:val="00545E0A"/>
    <w:rsid w:val="00552A70"/>
    <w:rsid w:val="00554199"/>
    <w:rsid w:val="005548BA"/>
    <w:rsid w:val="00554BEC"/>
    <w:rsid w:val="005550F5"/>
    <w:rsid w:val="00556190"/>
    <w:rsid w:val="0056029C"/>
    <w:rsid w:val="005621C9"/>
    <w:rsid w:val="00567044"/>
    <w:rsid w:val="00567588"/>
    <w:rsid w:val="005710FC"/>
    <w:rsid w:val="005714B0"/>
    <w:rsid w:val="00571FD7"/>
    <w:rsid w:val="005737DF"/>
    <w:rsid w:val="00574D5E"/>
    <w:rsid w:val="00574F5B"/>
    <w:rsid w:val="00575556"/>
    <w:rsid w:val="00576970"/>
    <w:rsid w:val="00576DA5"/>
    <w:rsid w:val="005771EF"/>
    <w:rsid w:val="0057770B"/>
    <w:rsid w:val="00577C18"/>
    <w:rsid w:val="00580672"/>
    <w:rsid w:val="005808FB"/>
    <w:rsid w:val="005811EF"/>
    <w:rsid w:val="005816DC"/>
    <w:rsid w:val="00582AAF"/>
    <w:rsid w:val="00582D04"/>
    <w:rsid w:val="005833FC"/>
    <w:rsid w:val="00583F5A"/>
    <w:rsid w:val="00584F0C"/>
    <w:rsid w:val="0058658B"/>
    <w:rsid w:val="0058667D"/>
    <w:rsid w:val="00587F4A"/>
    <w:rsid w:val="0059039F"/>
    <w:rsid w:val="005904D7"/>
    <w:rsid w:val="00590749"/>
    <w:rsid w:val="00593857"/>
    <w:rsid w:val="00593C4F"/>
    <w:rsid w:val="00593E82"/>
    <w:rsid w:val="00594D1F"/>
    <w:rsid w:val="005A1E2F"/>
    <w:rsid w:val="005A2C84"/>
    <w:rsid w:val="005A3D94"/>
    <w:rsid w:val="005A3F79"/>
    <w:rsid w:val="005A5533"/>
    <w:rsid w:val="005A57BB"/>
    <w:rsid w:val="005A63F1"/>
    <w:rsid w:val="005A6A27"/>
    <w:rsid w:val="005A731D"/>
    <w:rsid w:val="005B0A9C"/>
    <w:rsid w:val="005B1F07"/>
    <w:rsid w:val="005B3990"/>
    <w:rsid w:val="005B4E2B"/>
    <w:rsid w:val="005B6407"/>
    <w:rsid w:val="005B6B8C"/>
    <w:rsid w:val="005C05D5"/>
    <w:rsid w:val="005C31F9"/>
    <w:rsid w:val="005C3EA6"/>
    <w:rsid w:val="005C4153"/>
    <w:rsid w:val="005C6DFF"/>
    <w:rsid w:val="005C7713"/>
    <w:rsid w:val="005D087B"/>
    <w:rsid w:val="005D3276"/>
    <w:rsid w:val="005D3B3C"/>
    <w:rsid w:val="005D3D42"/>
    <w:rsid w:val="005D4A8D"/>
    <w:rsid w:val="005D5FF6"/>
    <w:rsid w:val="005D628F"/>
    <w:rsid w:val="005D7BED"/>
    <w:rsid w:val="005E14C9"/>
    <w:rsid w:val="005E2516"/>
    <w:rsid w:val="005E2999"/>
    <w:rsid w:val="005E3A54"/>
    <w:rsid w:val="005E3C96"/>
    <w:rsid w:val="005E425D"/>
    <w:rsid w:val="005E4479"/>
    <w:rsid w:val="005E4B99"/>
    <w:rsid w:val="005E50BF"/>
    <w:rsid w:val="005E6579"/>
    <w:rsid w:val="005E7C37"/>
    <w:rsid w:val="005E7E85"/>
    <w:rsid w:val="005F2A9D"/>
    <w:rsid w:val="006005CB"/>
    <w:rsid w:val="00600E47"/>
    <w:rsid w:val="00601941"/>
    <w:rsid w:val="00601C2E"/>
    <w:rsid w:val="00603B13"/>
    <w:rsid w:val="00604555"/>
    <w:rsid w:val="00613214"/>
    <w:rsid w:val="00614CF0"/>
    <w:rsid w:val="0061567C"/>
    <w:rsid w:val="00615ED8"/>
    <w:rsid w:val="00616555"/>
    <w:rsid w:val="00616E5A"/>
    <w:rsid w:val="00620EB0"/>
    <w:rsid w:val="0062331D"/>
    <w:rsid w:val="00623E2D"/>
    <w:rsid w:val="00624181"/>
    <w:rsid w:val="00624B28"/>
    <w:rsid w:val="00625CC2"/>
    <w:rsid w:val="0062684B"/>
    <w:rsid w:val="00626E29"/>
    <w:rsid w:val="00627DB7"/>
    <w:rsid w:val="00630A08"/>
    <w:rsid w:val="00630F34"/>
    <w:rsid w:val="00631635"/>
    <w:rsid w:val="006338E8"/>
    <w:rsid w:val="00634EAC"/>
    <w:rsid w:val="00635B9F"/>
    <w:rsid w:val="00636D7A"/>
    <w:rsid w:val="00636E1B"/>
    <w:rsid w:val="00636F1F"/>
    <w:rsid w:val="00640669"/>
    <w:rsid w:val="00640F5A"/>
    <w:rsid w:val="006420A9"/>
    <w:rsid w:val="00642A2A"/>
    <w:rsid w:val="00643045"/>
    <w:rsid w:val="00644A77"/>
    <w:rsid w:val="00645CB8"/>
    <w:rsid w:val="00645CBB"/>
    <w:rsid w:val="00646718"/>
    <w:rsid w:val="00647141"/>
    <w:rsid w:val="006477E5"/>
    <w:rsid w:val="00650B8D"/>
    <w:rsid w:val="00651FE7"/>
    <w:rsid w:val="00655034"/>
    <w:rsid w:val="006556C4"/>
    <w:rsid w:val="0065574B"/>
    <w:rsid w:val="00655E5A"/>
    <w:rsid w:val="006563EA"/>
    <w:rsid w:val="00656936"/>
    <w:rsid w:val="00657677"/>
    <w:rsid w:val="006578AC"/>
    <w:rsid w:val="006609BB"/>
    <w:rsid w:val="006617F8"/>
    <w:rsid w:val="006630B9"/>
    <w:rsid w:val="00663BCE"/>
    <w:rsid w:val="0067095A"/>
    <w:rsid w:val="0067163A"/>
    <w:rsid w:val="00671B57"/>
    <w:rsid w:val="0067216D"/>
    <w:rsid w:val="006725D1"/>
    <w:rsid w:val="00672A9A"/>
    <w:rsid w:val="00672D27"/>
    <w:rsid w:val="00672DAD"/>
    <w:rsid w:val="00674289"/>
    <w:rsid w:val="006775AD"/>
    <w:rsid w:val="00684D8D"/>
    <w:rsid w:val="00686364"/>
    <w:rsid w:val="00686B8F"/>
    <w:rsid w:val="006912B0"/>
    <w:rsid w:val="006915FC"/>
    <w:rsid w:val="006942AD"/>
    <w:rsid w:val="006943AA"/>
    <w:rsid w:val="006A0E68"/>
    <w:rsid w:val="006A25CE"/>
    <w:rsid w:val="006A272B"/>
    <w:rsid w:val="006A2CE9"/>
    <w:rsid w:val="006A3457"/>
    <w:rsid w:val="006A46FC"/>
    <w:rsid w:val="006A65A6"/>
    <w:rsid w:val="006A6FE8"/>
    <w:rsid w:val="006A7EF3"/>
    <w:rsid w:val="006B052A"/>
    <w:rsid w:val="006B15E7"/>
    <w:rsid w:val="006B2AAF"/>
    <w:rsid w:val="006B2C83"/>
    <w:rsid w:val="006B2E94"/>
    <w:rsid w:val="006B3D43"/>
    <w:rsid w:val="006C1461"/>
    <w:rsid w:val="006C1D8C"/>
    <w:rsid w:val="006C365C"/>
    <w:rsid w:val="006C3D6A"/>
    <w:rsid w:val="006C7346"/>
    <w:rsid w:val="006C77F4"/>
    <w:rsid w:val="006C7B1B"/>
    <w:rsid w:val="006C7FFD"/>
    <w:rsid w:val="006D2176"/>
    <w:rsid w:val="006D28C0"/>
    <w:rsid w:val="006D69E2"/>
    <w:rsid w:val="006D770E"/>
    <w:rsid w:val="006D78C5"/>
    <w:rsid w:val="006E1D82"/>
    <w:rsid w:val="006E246D"/>
    <w:rsid w:val="006E2B24"/>
    <w:rsid w:val="006E39F4"/>
    <w:rsid w:val="006E5207"/>
    <w:rsid w:val="006E5A8E"/>
    <w:rsid w:val="006E61C3"/>
    <w:rsid w:val="006E67B0"/>
    <w:rsid w:val="006E73DA"/>
    <w:rsid w:val="006F08CE"/>
    <w:rsid w:val="006F1942"/>
    <w:rsid w:val="006F1C45"/>
    <w:rsid w:val="006F2AB1"/>
    <w:rsid w:val="006F356A"/>
    <w:rsid w:val="006F475E"/>
    <w:rsid w:val="006F6C27"/>
    <w:rsid w:val="006F7509"/>
    <w:rsid w:val="006F7F39"/>
    <w:rsid w:val="0070436F"/>
    <w:rsid w:val="007110B1"/>
    <w:rsid w:val="007124DF"/>
    <w:rsid w:val="00712AD2"/>
    <w:rsid w:val="00712C46"/>
    <w:rsid w:val="007135E7"/>
    <w:rsid w:val="00713A29"/>
    <w:rsid w:val="007153AE"/>
    <w:rsid w:val="00717FB3"/>
    <w:rsid w:val="00720168"/>
    <w:rsid w:val="00721172"/>
    <w:rsid w:val="0072216A"/>
    <w:rsid w:val="00724215"/>
    <w:rsid w:val="00724E03"/>
    <w:rsid w:val="007250F1"/>
    <w:rsid w:val="0072545C"/>
    <w:rsid w:val="00726106"/>
    <w:rsid w:val="00727B62"/>
    <w:rsid w:val="007304D6"/>
    <w:rsid w:val="00731B62"/>
    <w:rsid w:val="00734BC1"/>
    <w:rsid w:val="00734EF1"/>
    <w:rsid w:val="00736EA3"/>
    <w:rsid w:val="0074213B"/>
    <w:rsid w:val="007422EB"/>
    <w:rsid w:val="00743DB5"/>
    <w:rsid w:val="00744036"/>
    <w:rsid w:val="007454CE"/>
    <w:rsid w:val="0074723F"/>
    <w:rsid w:val="00753B8F"/>
    <w:rsid w:val="0075422C"/>
    <w:rsid w:val="0075723B"/>
    <w:rsid w:val="00765301"/>
    <w:rsid w:val="00765ED5"/>
    <w:rsid w:val="007663CF"/>
    <w:rsid w:val="0076735B"/>
    <w:rsid w:val="007704A3"/>
    <w:rsid w:val="0077162C"/>
    <w:rsid w:val="00771DEE"/>
    <w:rsid w:val="00773C75"/>
    <w:rsid w:val="00775964"/>
    <w:rsid w:val="00775BF8"/>
    <w:rsid w:val="00775ED2"/>
    <w:rsid w:val="007769C7"/>
    <w:rsid w:val="00777D8E"/>
    <w:rsid w:val="007816A6"/>
    <w:rsid w:val="00781A1B"/>
    <w:rsid w:val="007825F3"/>
    <w:rsid w:val="00782AE2"/>
    <w:rsid w:val="00783A01"/>
    <w:rsid w:val="00783EEC"/>
    <w:rsid w:val="0078470D"/>
    <w:rsid w:val="0079011A"/>
    <w:rsid w:val="00790969"/>
    <w:rsid w:val="00790E8C"/>
    <w:rsid w:val="00794C5F"/>
    <w:rsid w:val="00796482"/>
    <w:rsid w:val="007974C9"/>
    <w:rsid w:val="007A009B"/>
    <w:rsid w:val="007A239D"/>
    <w:rsid w:val="007A4A2A"/>
    <w:rsid w:val="007A5A1F"/>
    <w:rsid w:val="007A6BD1"/>
    <w:rsid w:val="007B1E4B"/>
    <w:rsid w:val="007B353C"/>
    <w:rsid w:val="007B505D"/>
    <w:rsid w:val="007B6B74"/>
    <w:rsid w:val="007C0943"/>
    <w:rsid w:val="007C1C5B"/>
    <w:rsid w:val="007C2F23"/>
    <w:rsid w:val="007C5635"/>
    <w:rsid w:val="007D080A"/>
    <w:rsid w:val="007D0C9C"/>
    <w:rsid w:val="007D0E05"/>
    <w:rsid w:val="007D1718"/>
    <w:rsid w:val="007D1CA7"/>
    <w:rsid w:val="007D3365"/>
    <w:rsid w:val="007D3AD6"/>
    <w:rsid w:val="007D585F"/>
    <w:rsid w:val="007E0B8E"/>
    <w:rsid w:val="007E0E1D"/>
    <w:rsid w:val="007E0E70"/>
    <w:rsid w:val="007E1752"/>
    <w:rsid w:val="007E2544"/>
    <w:rsid w:val="007E31D4"/>
    <w:rsid w:val="007E4809"/>
    <w:rsid w:val="007E52F3"/>
    <w:rsid w:val="007E5BEA"/>
    <w:rsid w:val="007E69DA"/>
    <w:rsid w:val="007F0944"/>
    <w:rsid w:val="007F1041"/>
    <w:rsid w:val="007F1613"/>
    <w:rsid w:val="007F2630"/>
    <w:rsid w:val="007F59F4"/>
    <w:rsid w:val="007F5B1B"/>
    <w:rsid w:val="007F6049"/>
    <w:rsid w:val="007F75C3"/>
    <w:rsid w:val="007F7F7F"/>
    <w:rsid w:val="008040DC"/>
    <w:rsid w:val="00806F46"/>
    <w:rsid w:val="00812AC3"/>
    <w:rsid w:val="0081352D"/>
    <w:rsid w:val="00820B50"/>
    <w:rsid w:val="00820C7F"/>
    <w:rsid w:val="008215B6"/>
    <w:rsid w:val="00823B0B"/>
    <w:rsid w:val="00824FBA"/>
    <w:rsid w:val="00825413"/>
    <w:rsid w:val="0082795C"/>
    <w:rsid w:val="00830A4F"/>
    <w:rsid w:val="008337BA"/>
    <w:rsid w:val="00833C8C"/>
    <w:rsid w:val="00834E59"/>
    <w:rsid w:val="00837540"/>
    <w:rsid w:val="00837BBF"/>
    <w:rsid w:val="0084007E"/>
    <w:rsid w:val="00841F6B"/>
    <w:rsid w:val="00843DEE"/>
    <w:rsid w:val="008458CF"/>
    <w:rsid w:val="00846531"/>
    <w:rsid w:val="0084694D"/>
    <w:rsid w:val="008473F3"/>
    <w:rsid w:val="00851DCF"/>
    <w:rsid w:val="00853BC0"/>
    <w:rsid w:val="00854D3A"/>
    <w:rsid w:val="00855D36"/>
    <w:rsid w:val="00855E41"/>
    <w:rsid w:val="00857589"/>
    <w:rsid w:val="00865D56"/>
    <w:rsid w:val="0086682C"/>
    <w:rsid w:val="00870912"/>
    <w:rsid w:val="00871637"/>
    <w:rsid w:val="0087345F"/>
    <w:rsid w:val="00874AE9"/>
    <w:rsid w:val="0087598B"/>
    <w:rsid w:val="00877B74"/>
    <w:rsid w:val="00877DCD"/>
    <w:rsid w:val="0088025F"/>
    <w:rsid w:val="00881C55"/>
    <w:rsid w:val="008837B7"/>
    <w:rsid w:val="00885759"/>
    <w:rsid w:val="008859E5"/>
    <w:rsid w:val="00886A8B"/>
    <w:rsid w:val="0088791C"/>
    <w:rsid w:val="00887982"/>
    <w:rsid w:val="0089008E"/>
    <w:rsid w:val="00891E7F"/>
    <w:rsid w:val="0089323C"/>
    <w:rsid w:val="00893A1C"/>
    <w:rsid w:val="008950E5"/>
    <w:rsid w:val="008960CB"/>
    <w:rsid w:val="008A3B77"/>
    <w:rsid w:val="008A3F22"/>
    <w:rsid w:val="008A4430"/>
    <w:rsid w:val="008A55A7"/>
    <w:rsid w:val="008A6327"/>
    <w:rsid w:val="008A6B66"/>
    <w:rsid w:val="008A73C4"/>
    <w:rsid w:val="008B0419"/>
    <w:rsid w:val="008B0B45"/>
    <w:rsid w:val="008B3E20"/>
    <w:rsid w:val="008B40D7"/>
    <w:rsid w:val="008B66A0"/>
    <w:rsid w:val="008B70AE"/>
    <w:rsid w:val="008B7FC5"/>
    <w:rsid w:val="008C0CFF"/>
    <w:rsid w:val="008C33A7"/>
    <w:rsid w:val="008C389C"/>
    <w:rsid w:val="008C4E25"/>
    <w:rsid w:val="008C6FF8"/>
    <w:rsid w:val="008D1174"/>
    <w:rsid w:val="008D1826"/>
    <w:rsid w:val="008D27EB"/>
    <w:rsid w:val="008D4ABD"/>
    <w:rsid w:val="008D54C6"/>
    <w:rsid w:val="008D6088"/>
    <w:rsid w:val="008D7272"/>
    <w:rsid w:val="008D74B8"/>
    <w:rsid w:val="008E0812"/>
    <w:rsid w:val="008E4281"/>
    <w:rsid w:val="008E7C86"/>
    <w:rsid w:val="008F0552"/>
    <w:rsid w:val="008F1E9F"/>
    <w:rsid w:val="008F2D24"/>
    <w:rsid w:val="008F2F14"/>
    <w:rsid w:val="008F3899"/>
    <w:rsid w:val="008F7581"/>
    <w:rsid w:val="00900FC0"/>
    <w:rsid w:val="00901302"/>
    <w:rsid w:val="00901793"/>
    <w:rsid w:val="0090251B"/>
    <w:rsid w:val="00905415"/>
    <w:rsid w:val="00906EB7"/>
    <w:rsid w:val="009121BF"/>
    <w:rsid w:val="00912FF5"/>
    <w:rsid w:val="0091361B"/>
    <w:rsid w:val="00913C80"/>
    <w:rsid w:val="009175B0"/>
    <w:rsid w:val="00917636"/>
    <w:rsid w:val="00921234"/>
    <w:rsid w:val="00921F14"/>
    <w:rsid w:val="009233BB"/>
    <w:rsid w:val="0092483E"/>
    <w:rsid w:val="00925DD3"/>
    <w:rsid w:val="00925F2E"/>
    <w:rsid w:val="00926ED3"/>
    <w:rsid w:val="00926FD8"/>
    <w:rsid w:val="00927327"/>
    <w:rsid w:val="0093108A"/>
    <w:rsid w:val="009316C7"/>
    <w:rsid w:val="00932338"/>
    <w:rsid w:val="00933C86"/>
    <w:rsid w:val="00935285"/>
    <w:rsid w:val="00935A25"/>
    <w:rsid w:val="00937466"/>
    <w:rsid w:val="00937D6F"/>
    <w:rsid w:val="00940FB6"/>
    <w:rsid w:val="00942EAE"/>
    <w:rsid w:val="00946794"/>
    <w:rsid w:val="00946E5E"/>
    <w:rsid w:val="00947139"/>
    <w:rsid w:val="00947A3B"/>
    <w:rsid w:val="00951AC1"/>
    <w:rsid w:val="00951D42"/>
    <w:rsid w:val="00952758"/>
    <w:rsid w:val="00953925"/>
    <w:rsid w:val="0095413E"/>
    <w:rsid w:val="00954B3A"/>
    <w:rsid w:val="00955195"/>
    <w:rsid w:val="009563E6"/>
    <w:rsid w:val="00956CA0"/>
    <w:rsid w:val="0096124D"/>
    <w:rsid w:val="00961BE7"/>
    <w:rsid w:val="00961F1A"/>
    <w:rsid w:val="009630B1"/>
    <w:rsid w:val="00963F78"/>
    <w:rsid w:val="00964489"/>
    <w:rsid w:val="009656E3"/>
    <w:rsid w:val="00965CAB"/>
    <w:rsid w:val="00966A34"/>
    <w:rsid w:val="00966C35"/>
    <w:rsid w:val="009704FF"/>
    <w:rsid w:val="00971C83"/>
    <w:rsid w:val="00972667"/>
    <w:rsid w:val="00974B5A"/>
    <w:rsid w:val="00975B1F"/>
    <w:rsid w:val="00976072"/>
    <w:rsid w:val="00976255"/>
    <w:rsid w:val="0097631A"/>
    <w:rsid w:val="00980602"/>
    <w:rsid w:val="00980B18"/>
    <w:rsid w:val="00982173"/>
    <w:rsid w:val="009823AB"/>
    <w:rsid w:val="009825A9"/>
    <w:rsid w:val="009828F3"/>
    <w:rsid w:val="00982C0B"/>
    <w:rsid w:val="009839B7"/>
    <w:rsid w:val="00984A1A"/>
    <w:rsid w:val="009852C3"/>
    <w:rsid w:val="00986534"/>
    <w:rsid w:val="00987EDF"/>
    <w:rsid w:val="00990683"/>
    <w:rsid w:val="009935C3"/>
    <w:rsid w:val="00993B2A"/>
    <w:rsid w:val="0099581B"/>
    <w:rsid w:val="009965F5"/>
    <w:rsid w:val="009975C6"/>
    <w:rsid w:val="00997B56"/>
    <w:rsid w:val="009A0621"/>
    <w:rsid w:val="009A06CC"/>
    <w:rsid w:val="009A0960"/>
    <w:rsid w:val="009A0C5F"/>
    <w:rsid w:val="009A35FD"/>
    <w:rsid w:val="009A37EC"/>
    <w:rsid w:val="009A4098"/>
    <w:rsid w:val="009A4ABE"/>
    <w:rsid w:val="009A518C"/>
    <w:rsid w:val="009A54F2"/>
    <w:rsid w:val="009B11E3"/>
    <w:rsid w:val="009B2044"/>
    <w:rsid w:val="009B23A4"/>
    <w:rsid w:val="009B23F5"/>
    <w:rsid w:val="009B6830"/>
    <w:rsid w:val="009B70B3"/>
    <w:rsid w:val="009B7EBE"/>
    <w:rsid w:val="009C1411"/>
    <w:rsid w:val="009C1602"/>
    <w:rsid w:val="009C1D4D"/>
    <w:rsid w:val="009C211C"/>
    <w:rsid w:val="009C423E"/>
    <w:rsid w:val="009C4E59"/>
    <w:rsid w:val="009C6D03"/>
    <w:rsid w:val="009C6D19"/>
    <w:rsid w:val="009C74FF"/>
    <w:rsid w:val="009D2216"/>
    <w:rsid w:val="009D2D50"/>
    <w:rsid w:val="009D4D29"/>
    <w:rsid w:val="009D57AF"/>
    <w:rsid w:val="009D6319"/>
    <w:rsid w:val="009D7CC2"/>
    <w:rsid w:val="009E01C2"/>
    <w:rsid w:val="009E029F"/>
    <w:rsid w:val="009E0F03"/>
    <w:rsid w:val="009E16EC"/>
    <w:rsid w:val="009E381D"/>
    <w:rsid w:val="009E389D"/>
    <w:rsid w:val="009E3EF9"/>
    <w:rsid w:val="009E77E6"/>
    <w:rsid w:val="009F0901"/>
    <w:rsid w:val="009F0AEF"/>
    <w:rsid w:val="009F16D0"/>
    <w:rsid w:val="009F4246"/>
    <w:rsid w:val="009F4D83"/>
    <w:rsid w:val="009F5DB0"/>
    <w:rsid w:val="009F66AF"/>
    <w:rsid w:val="009F6ECB"/>
    <w:rsid w:val="00A008A2"/>
    <w:rsid w:val="00A01C8E"/>
    <w:rsid w:val="00A02606"/>
    <w:rsid w:val="00A02D67"/>
    <w:rsid w:val="00A03AEE"/>
    <w:rsid w:val="00A05E38"/>
    <w:rsid w:val="00A05FAC"/>
    <w:rsid w:val="00A06E24"/>
    <w:rsid w:val="00A07F3C"/>
    <w:rsid w:val="00A1066E"/>
    <w:rsid w:val="00A11055"/>
    <w:rsid w:val="00A14084"/>
    <w:rsid w:val="00A15BED"/>
    <w:rsid w:val="00A15CB7"/>
    <w:rsid w:val="00A177A6"/>
    <w:rsid w:val="00A177B5"/>
    <w:rsid w:val="00A21ACD"/>
    <w:rsid w:val="00A2217C"/>
    <w:rsid w:val="00A2355E"/>
    <w:rsid w:val="00A2688B"/>
    <w:rsid w:val="00A27406"/>
    <w:rsid w:val="00A30A68"/>
    <w:rsid w:val="00A318E2"/>
    <w:rsid w:val="00A32CE4"/>
    <w:rsid w:val="00A33B31"/>
    <w:rsid w:val="00A33C13"/>
    <w:rsid w:val="00A34943"/>
    <w:rsid w:val="00A3656E"/>
    <w:rsid w:val="00A365D9"/>
    <w:rsid w:val="00A3679F"/>
    <w:rsid w:val="00A36E93"/>
    <w:rsid w:val="00A373BC"/>
    <w:rsid w:val="00A37E53"/>
    <w:rsid w:val="00A425E6"/>
    <w:rsid w:val="00A46DC7"/>
    <w:rsid w:val="00A474DD"/>
    <w:rsid w:val="00A505DD"/>
    <w:rsid w:val="00A52002"/>
    <w:rsid w:val="00A53591"/>
    <w:rsid w:val="00A5483D"/>
    <w:rsid w:val="00A54885"/>
    <w:rsid w:val="00A55C1B"/>
    <w:rsid w:val="00A570BD"/>
    <w:rsid w:val="00A6068A"/>
    <w:rsid w:val="00A60BEE"/>
    <w:rsid w:val="00A636E0"/>
    <w:rsid w:val="00A642FB"/>
    <w:rsid w:val="00A6582F"/>
    <w:rsid w:val="00A65890"/>
    <w:rsid w:val="00A6744B"/>
    <w:rsid w:val="00A67560"/>
    <w:rsid w:val="00A67F0F"/>
    <w:rsid w:val="00A71D5E"/>
    <w:rsid w:val="00A71DCA"/>
    <w:rsid w:val="00A73004"/>
    <w:rsid w:val="00A7501C"/>
    <w:rsid w:val="00A75193"/>
    <w:rsid w:val="00A81E1A"/>
    <w:rsid w:val="00A83FB7"/>
    <w:rsid w:val="00A859B4"/>
    <w:rsid w:val="00A87105"/>
    <w:rsid w:val="00A90BB0"/>
    <w:rsid w:val="00A92C2D"/>
    <w:rsid w:val="00A9310B"/>
    <w:rsid w:val="00A93703"/>
    <w:rsid w:val="00A9403F"/>
    <w:rsid w:val="00A96D40"/>
    <w:rsid w:val="00A96E5A"/>
    <w:rsid w:val="00AA0243"/>
    <w:rsid w:val="00AA2117"/>
    <w:rsid w:val="00AA30DB"/>
    <w:rsid w:val="00AA3373"/>
    <w:rsid w:val="00AA5F5C"/>
    <w:rsid w:val="00AA6B12"/>
    <w:rsid w:val="00AB164B"/>
    <w:rsid w:val="00AB41D8"/>
    <w:rsid w:val="00AB570E"/>
    <w:rsid w:val="00AB5E4F"/>
    <w:rsid w:val="00AB60BB"/>
    <w:rsid w:val="00AB655F"/>
    <w:rsid w:val="00AC00EE"/>
    <w:rsid w:val="00AC1827"/>
    <w:rsid w:val="00AC2B39"/>
    <w:rsid w:val="00AC35D9"/>
    <w:rsid w:val="00AC4874"/>
    <w:rsid w:val="00AC495C"/>
    <w:rsid w:val="00AC551F"/>
    <w:rsid w:val="00AC6397"/>
    <w:rsid w:val="00AC6A3F"/>
    <w:rsid w:val="00AC6FF1"/>
    <w:rsid w:val="00AC78C2"/>
    <w:rsid w:val="00AD29BD"/>
    <w:rsid w:val="00AD416E"/>
    <w:rsid w:val="00AD4607"/>
    <w:rsid w:val="00AD6DE3"/>
    <w:rsid w:val="00AD6E16"/>
    <w:rsid w:val="00AD7EB6"/>
    <w:rsid w:val="00AE1866"/>
    <w:rsid w:val="00AE1DD4"/>
    <w:rsid w:val="00AE57C1"/>
    <w:rsid w:val="00AE673D"/>
    <w:rsid w:val="00AF0321"/>
    <w:rsid w:val="00AF0B19"/>
    <w:rsid w:val="00AF0FD4"/>
    <w:rsid w:val="00AF133B"/>
    <w:rsid w:val="00AF1609"/>
    <w:rsid w:val="00AF1BA2"/>
    <w:rsid w:val="00AF1FC2"/>
    <w:rsid w:val="00AF3BCD"/>
    <w:rsid w:val="00AF3E9B"/>
    <w:rsid w:val="00AF7EF6"/>
    <w:rsid w:val="00B00067"/>
    <w:rsid w:val="00B00BC4"/>
    <w:rsid w:val="00B014AE"/>
    <w:rsid w:val="00B02B6D"/>
    <w:rsid w:val="00B03735"/>
    <w:rsid w:val="00B048AF"/>
    <w:rsid w:val="00B05258"/>
    <w:rsid w:val="00B05C57"/>
    <w:rsid w:val="00B112B2"/>
    <w:rsid w:val="00B137EE"/>
    <w:rsid w:val="00B14C0D"/>
    <w:rsid w:val="00B17088"/>
    <w:rsid w:val="00B178A6"/>
    <w:rsid w:val="00B202F8"/>
    <w:rsid w:val="00B210CB"/>
    <w:rsid w:val="00B212CB"/>
    <w:rsid w:val="00B21866"/>
    <w:rsid w:val="00B23464"/>
    <w:rsid w:val="00B304E6"/>
    <w:rsid w:val="00B32136"/>
    <w:rsid w:val="00B33900"/>
    <w:rsid w:val="00B33F4F"/>
    <w:rsid w:val="00B34018"/>
    <w:rsid w:val="00B35A9D"/>
    <w:rsid w:val="00B3606C"/>
    <w:rsid w:val="00B366FC"/>
    <w:rsid w:val="00B3740B"/>
    <w:rsid w:val="00B40E5B"/>
    <w:rsid w:val="00B4111A"/>
    <w:rsid w:val="00B42CB4"/>
    <w:rsid w:val="00B4682A"/>
    <w:rsid w:val="00B46E5F"/>
    <w:rsid w:val="00B47824"/>
    <w:rsid w:val="00B503E5"/>
    <w:rsid w:val="00B515D5"/>
    <w:rsid w:val="00B57667"/>
    <w:rsid w:val="00B5770A"/>
    <w:rsid w:val="00B603A2"/>
    <w:rsid w:val="00B62F52"/>
    <w:rsid w:val="00B63107"/>
    <w:rsid w:val="00B65F66"/>
    <w:rsid w:val="00B67814"/>
    <w:rsid w:val="00B710B5"/>
    <w:rsid w:val="00B71FBF"/>
    <w:rsid w:val="00B7290F"/>
    <w:rsid w:val="00B73A41"/>
    <w:rsid w:val="00B7501E"/>
    <w:rsid w:val="00B752CB"/>
    <w:rsid w:val="00B75667"/>
    <w:rsid w:val="00B767A9"/>
    <w:rsid w:val="00B813AA"/>
    <w:rsid w:val="00B82F1A"/>
    <w:rsid w:val="00B83A6D"/>
    <w:rsid w:val="00B83C7E"/>
    <w:rsid w:val="00B83DBF"/>
    <w:rsid w:val="00B8445C"/>
    <w:rsid w:val="00B8452F"/>
    <w:rsid w:val="00B845D0"/>
    <w:rsid w:val="00B857AD"/>
    <w:rsid w:val="00B91A28"/>
    <w:rsid w:val="00B92798"/>
    <w:rsid w:val="00B92F6E"/>
    <w:rsid w:val="00B94977"/>
    <w:rsid w:val="00B95F67"/>
    <w:rsid w:val="00B96670"/>
    <w:rsid w:val="00B973A0"/>
    <w:rsid w:val="00B97607"/>
    <w:rsid w:val="00BA1242"/>
    <w:rsid w:val="00BA127D"/>
    <w:rsid w:val="00BA1A54"/>
    <w:rsid w:val="00BA1B02"/>
    <w:rsid w:val="00BA1D8A"/>
    <w:rsid w:val="00BA37B7"/>
    <w:rsid w:val="00BA4B58"/>
    <w:rsid w:val="00BA4EC4"/>
    <w:rsid w:val="00BA75F3"/>
    <w:rsid w:val="00BB07C4"/>
    <w:rsid w:val="00BB32BC"/>
    <w:rsid w:val="00BB40B3"/>
    <w:rsid w:val="00BB5356"/>
    <w:rsid w:val="00BB630F"/>
    <w:rsid w:val="00BB69A2"/>
    <w:rsid w:val="00BC2F23"/>
    <w:rsid w:val="00BC5799"/>
    <w:rsid w:val="00BC5FD3"/>
    <w:rsid w:val="00BD0603"/>
    <w:rsid w:val="00BD1998"/>
    <w:rsid w:val="00BD1FEB"/>
    <w:rsid w:val="00BD24E7"/>
    <w:rsid w:val="00BD282C"/>
    <w:rsid w:val="00BD4CAB"/>
    <w:rsid w:val="00BE02CB"/>
    <w:rsid w:val="00BE06BB"/>
    <w:rsid w:val="00BE0B54"/>
    <w:rsid w:val="00BE1C61"/>
    <w:rsid w:val="00BE468C"/>
    <w:rsid w:val="00BE4ECA"/>
    <w:rsid w:val="00BE5484"/>
    <w:rsid w:val="00BE6578"/>
    <w:rsid w:val="00BE697C"/>
    <w:rsid w:val="00BE7029"/>
    <w:rsid w:val="00BF038F"/>
    <w:rsid w:val="00BF1154"/>
    <w:rsid w:val="00BF4824"/>
    <w:rsid w:val="00BF6373"/>
    <w:rsid w:val="00BF6B33"/>
    <w:rsid w:val="00C0093F"/>
    <w:rsid w:val="00C00A87"/>
    <w:rsid w:val="00C015A1"/>
    <w:rsid w:val="00C02C43"/>
    <w:rsid w:val="00C02C6C"/>
    <w:rsid w:val="00C110B7"/>
    <w:rsid w:val="00C110B8"/>
    <w:rsid w:val="00C11CAA"/>
    <w:rsid w:val="00C11CFC"/>
    <w:rsid w:val="00C139AA"/>
    <w:rsid w:val="00C14BCA"/>
    <w:rsid w:val="00C14F96"/>
    <w:rsid w:val="00C21741"/>
    <w:rsid w:val="00C219AA"/>
    <w:rsid w:val="00C225DF"/>
    <w:rsid w:val="00C22853"/>
    <w:rsid w:val="00C25356"/>
    <w:rsid w:val="00C25C8D"/>
    <w:rsid w:val="00C26002"/>
    <w:rsid w:val="00C261C9"/>
    <w:rsid w:val="00C26B02"/>
    <w:rsid w:val="00C271D6"/>
    <w:rsid w:val="00C2792E"/>
    <w:rsid w:val="00C30519"/>
    <w:rsid w:val="00C305C3"/>
    <w:rsid w:val="00C3076D"/>
    <w:rsid w:val="00C3201A"/>
    <w:rsid w:val="00C34290"/>
    <w:rsid w:val="00C34F80"/>
    <w:rsid w:val="00C362F6"/>
    <w:rsid w:val="00C37462"/>
    <w:rsid w:val="00C37831"/>
    <w:rsid w:val="00C43A1F"/>
    <w:rsid w:val="00C43C20"/>
    <w:rsid w:val="00C454B9"/>
    <w:rsid w:val="00C45A52"/>
    <w:rsid w:val="00C45C55"/>
    <w:rsid w:val="00C53708"/>
    <w:rsid w:val="00C53EA1"/>
    <w:rsid w:val="00C56DA2"/>
    <w:rsid w:val="00C56DA4"/>
    <w:rsid w:val="00C5701B"/>
    <w:rsid w:val="00C6089A"/>
    <w:rsid w:val="00C6183C"/>
    <w:rsid w:val="00C656C3"/>
    <w:rsid w:val="00C66043"/>
    <w:rsid w:val="00C667E6"/>
    <w:rsid w:val="00C66B51"/>
    <w:rsid w:val="00C670E6"/>
    <w:rsid w:val="00C72DAE"/>
    <w:rsid w:val="00C7640A"/>
    <w:rsid w:val="00C80689"/>
    <w:rsid w:val="00C810A4"/>
    <w:rsid w:val="00C816CF"/>
    <w:rsid w:val="00C82272"/>
    <w:rsid w:val="00C82627"/>
    <w:rsid w:val="00C8433A"/>
    <w:rsid w:val="00C86C89"/>
    <w:rsid w:val="00C87151"/>
    <w:rsid w:val="00C87692"/>
    <w:rsid w:val="00C87AB2"/>
    <w:rsid w:val="00C90DC8"/>
    <w:rsid w:val="00C92482"/>
    <w:rsid w:val="00C93ED3"/>
    <w:rsid w:val="00C951D5"/>
    <w:rsid w:val="00C9635F"/>
    <w:rsid w:val="00C97BBC"/>
    <w:rsid w:val="00CA066A"/>
    <w:rsid w:val="00CA5877"/>
    <w:rsid w:val="00CB574A"/>
    <w:rsid w:val="00CB5B07"/>
    <w:rsid w:val="00CB60C8"/>
    <w:rsid w:val="00CB7934"/>
    <w:rsid w:val="00CB7DD1"/>
    <w:rsid w:val="00CC0BA7"/>
    <w:rsid w:val="00CC12E1"/>
    <w:rsid w:val="00CC453D"/>
    <w:rsid w:val="00CC57CD"/>
    <w:rsid w:val="00CD0E38"/>
    <w:rsid w:val="00CD2A5D"/>
    <w:rsid w:val="00CD4021"/>
    <w:rsid w:val="00CD49E1"/>
    <w:rsid w:val="00CE12B9"/>
    <w:rsid w:val="00CE1915"/>
    <w:rsid w:val="00CE19E4"/>
    <w:rsid w:val="00CE2A00"/>
    <w:rsid w:val="00CE4164"/>
    <w:rsid w:val="00CE47FB"/>
    <w:rsid w:val="00CE4F64"/>
    <w:rsid w:val="00CE6CD8"/>
    <w:rsid w:val="00CE6DE3"/>
    <w:rsid w:val="00CF0009"/>
    <w:rsid w:val="00CF1BF7"/>
    <w:rsid w:val="00CF1ECC"/>
    <w:rsid w:val="00CF44A5"/>
    <w:rsid w:val="00CF529D"/>
    <w:rsid w:val="00CF69D7"/>
    <w:rsid w:val="00D032DD"/>
    <w:rsid w:val="00D04FCC"/>
    <w:rsid w:val="00D061EA"/>
    <w:rsid w:val="00D12571"/>
    <w:rsid w:val="00D14718"/>
    <w:rsid w:val="00D15963"/>
    <w:rsid w:val="00D15F43"/>
    <w:rsid w:val="00D16ED5"/>
    <w:rsid w:val="00D21C76"/>
    <w:rsid w:val="00D23A74"/>
    <w:rsid w:val="00D25542"/>
    <w:rsid w:val="00D26C95"/>
    <w:rsid w:val="00D26F94"/>
    <w:rsid w:val="00D30744"/>
    <w:rsid w:val="00D30B7E"/>
    <w:rsid w:val="00D34672"/>
    <w:rsid w:val="00D361E3"/>
    <w:rsid w:val="00D37670"/>
    <w:rsid w:val="00D37962"/>
    <w:rsid w:val="00D410C3"/>
    <w:rsid w:val="00D427A6"/>
    <w:rsid w:val="00D44C63"/>
    <w:rsid w:val="00D45394"/>
    <w:rsid w:val="00D45DDD"/>
    <w:rsid w:val="00D4695C"/>
    <w:rsid w:val="00D469D9"/>
    <w:rsid w:val="00D50183"/>
    <w:rsid w:val="00D50BF6"/>
    <w:rsid w:val="00D51EB9"/>
    <w:rsid w:val="00D52CEE"/>
    <w:rsid w:val="00D5330A"/>
    <w:rsid w:val="00D5464F"/>
    <w:rsid w:val="00D54A52"/>
    <w:rsid w:val="00D55132"/>
    <w:rsid w:val="00D55B4A"/>
    <w:rsid w:val="00D56F65"/>
    <w:rsid w:val="00D6031E"/>
    <w:rsid w:val="00D6105E"/>
    <w:rsid w:val="00D614D7"/>
    <w:rsid w:val="00D62390"/>
    <w:rsid w:val="00D62561"/>
    <w:rsid w:val="00D62C90"/>
    <w:rsid w:val="00D63194"/>
    <w:rsid w:val="00D6380A"/>
    <w:rsid w:val="00D6449E"/>
    <w:rsid w:val="00D65385"/>
    <w:rsid w:val="00D65593"/>
    <w:rsid w:val="00D657C9"/>
    <w:rsid w:val="00D65CA6"/>
    <w:rsid w:val="00D67000"/>
    <w:rsid w:val="00D67787"/>
    <w:rsid w:val="00D67C14"/>
    <w:rsid w:val="00D72D89"/>
    <w:rsid w:val="00D73B7C"/>
    <w:rsid w:val="00D73D52"/>
    <w:rsid w:val="00D74077"/>
    <w:rsid w:val="00D746AF"/>
    <w:rsid w:val="00D74E5C"/>
    <w:rsid w:val="00D76290"/>
    <w:rsid w:val="00D772A6"/>
    <w:rsid w:val="00D802AE"/>
    <w:rsid w:val="00D82284"/>
    <w:rsid w:val="00D82DDB"/>
    <w:rsid w:val="00D83EF3"/>
    <w:rsid w:val="00D84277"/>
    <w:rsid w:val="00D848E3"/>
    <w:rsid w:val="00D85700"/>
    <w:rsid w:val="00D86154"/>
    <w:rsid w:val="00D87CC0"/>
    <w:rsid w:val="00D9049D"/>
    <w:rsid w:val="00D93B72"/>
    <w:rsid w:val="00D961FB"/>
    <w:rsid w:val="00D962F8"/>
    <w:rsid w:val="00D9718A"/>
    <w:rsid w:val="00D97B10"/>
    <w:rsid w:val="00DA0BA3"/>
    <w:rsid w:val="00DA34A3"/>
    <w:rsid w:val="00DA38F8"/>
    <w:rsid w:val="00DA4FEA"/>
    <w:rsid w:val="00DA6969"/>
    <w:rsid w:val="00DA7E97"/>
    <w:rsid w:val="00DB1320"/>
    <w:rsid w:val="00DB209D"/>
    <w:rsid w:val="00DB2793"/>
    <w:rsid w:val="00DB392F"/>
    <w:rsid w:val="00DB43CF"/>
    <w:rsid w:val="00DB5CF1"/>
    <w:rsid w:val="00DB62FD"/>
    <w:rsid w:val="00DB6CEA"/>
    <w:rsid w:val="00DB6E32"/>
    <w:rsid w:val="00DB7F80"/>
    <w:rsid w:val="00DD02DD"/>
    <w:rsid w:val="00DD074F"/>
    <w:rsid w:val="00DD0DD6"/>
    <w:rsid w:val="00DD0FBE"/>
    <w:rsid w:val="00DD1D31"/>
    <w:rsid w:val="00DD27B5"/>
    <w:rsid w:val="00DD6E43"/>
    <w:rsid w:val="00DD7110"/>
    <w:rsid w:val="00DD7424"/>
    <w:rsid w:val="00DE2F7E"/>
    <w:rsid w:val="00DE3BF3"/>
    <w:rsid w:val="00DE4754"/>
    <w:rsid w:val="00DE5142"/>
    <w:rsid w:val="00DF1C6A"/>
    <w:rsid w:val="00DF22EF"/>
    <w:rsid w:val="00DF416A"/>
    <w:rsid w:val="00DF63B1"/>
    <w:rsid w:val="00DF73C7"/>
    <w:rsid w:val="00DF7DE6"/>
    <w:rsid w:val="00E02212"/>
    <w:rsid w:val="00E113FE"/>
    <w:rsid w:val="00E11542"/>
    <w:rsid w:val="00E125BC"/>
    <w:rsid w:val="00E138AA"/>
    <w:rsid w:val="00E13FAB"/>
    <w:rsid w:val="00E1421B"/>
    <w:rsid w:val="00E148DA"/>
    <w:rsid w:val="00E14E91"/>
    <w:rsid w:val="00E157F2"/>
    <w:rsid w:val="00E162FC"/>
    <w:rsid w:val="00E16D7E"/>
    <w:rsid w:val="00E170CA"/>
    <w:rsid w:val="00E17DE3"/>
    <w:rsid w:val="00E21188"/>
    <w:rsid w:val="00E25D36"/>
    <w:rsid w:val="00E2692D"/>
    <w:rsid w:val="00E26D40"/>
    <w:rsid w:val="00E32A3A"/>
    <w:rsid w:val="00E33C40"/>
    <w:rsid w:val="00E361EB"/>
    <w:rsid w:val="00E36E11"/>
    <w:rsid w:val="00E40C4C"/>
    <w:rsid w:val="00E42AC6"/>
    <w:rsid w:val="00E43C64"/>
    <w:rsid w:val="00E44573"/>
    <w:rsid w:val="00E448AB"/>
    <w:rsid w:val="00E50377"/>
    <w:rsid w:val="00E5091E"/>
    <w:rsid w:val="00E52876"/>
    <w:rsid w:val="00E53F84"/>
    <w:rsid w:val="00E54A56"/>
    <w:rsid w:val="00E55663"/>
    <w:rsid w:val="00E61B58"/>
    <w:rsid w:val="00E62EF2"/>
    <w:rsid w:val="00E6427F"/>
    <w:rsid w:val="00E64FF8"/>
    <w:rsid w:val="00E6527E"/>
    <w:rsid w:val="00E666B9"/>
    <w:rsid w:val="00E72904"/>
    <w:rsid w:val="00E73778"/>
    <w:rsid w:val="00E741D1"/>
    <w:rsid w:val="00E747CD"/>
    <w:rsid w:val="00E7561F"/>
    <w:rsid w:val="00E774A4"/>
    <w:rsid w:val="00E806BF"/>
    <w:rsid w:val="00E8089A"/>
    <w:rsid w:val="00E83395"/>
    <w:rsid w:val="00E84671"/>
    <w:rsid w:val="00E852DB"/>
    <w:rsid w:val="00E873A1"/>
    <w:rsid w:val="00E91194"/>
    <w:rsid w:val="00E928AC"/>
    <w:rsid w:val="00E941EC"/>
    <w:rsid w:val="00E946CD"/>
    <w:rsid w:val="00E9502D"/>
    <w:rsid w:val="00E95FAB"/>
    <w:rsid w:val="00E96529"/>
    <w:rsid w:val="00E97385"/>
    <w:rsid w:val="00EA22FC"/>
    <w:rsid w:val="00EA2DB2"/>
    <w:rsid w:val="00EA4F1F"/>
    <w:rsid w:val="00EA51CA"/>
    <w:rsid w:val="00EA6A0C"/>
    <w:rsid w:val="00EA6D37"/>
    <w:rsid w:val="00EA7527"/>
    <w:rsid w:val="00EB2AE7"/>
    <w:rsid w:val="00EB30BF"/>
    <w:rsid w:val="00EB3693"/>
    <w:rsid w:val="00EB3CEA"/>
    <w:rsid w:val="00EB425A"/>
    <w:rsid w:val="00EB51D8"/>
    <w:rsid w:val="00EB5247"/>
    <w:rsid w:val="00EB5355"/>
    <w:rsid w:val="00EB56F8"/>
    <w:rsid w:val="00EB752A"/>
    <w:rsid w:val="00EB7A5F"/>
    <w:rsid w:val="00EC3C36"/>
    <w:rsid w:val="00EC3CA1"/>
    <w:rsid w:val="00EC550B"/>
    <w:rsid w:val="00EC6FDE"/>
    <w:rsid w:val="00EC7806"/>
    <w:rsid w:val="00ED1620"/>
    <w:rsid w:val="00ED2367"/>
    <w:rsid w:val="00ED30FA"/>
    <w:rsid w:val="00ED3344"/>
    <w:rsid w:val="00EE04A8"/>
    <w:rsid w:val="00EE0D42"/>
    <w:rsid w:val="00EE1048"/>
    <w:rsid w:val="00EE1F5F"/>
    <w:rsid w:val="00EE2EFC"/>
    <w:rsid w:val="00EE35FA"/>
    <w:rsid w:val="00EE4AFB"/>
    <w:rsid w:val="00EE5601"/>
    <w:rsid w:val="00EE5607"/>
    <w:rsid w:val="00EE5C38"/>
    <w:rsid w:val="00EF082C"/>
    <w:rsid w:val="00EF095B"/>
    <w:rsid w:val="00EF0C3C"/>
    <w:rsid w:val="00EF0DAD"/>
    <w:rsid w:val="00EF12EF"/>
    <w:rsid w:val="00EF1314"/>
    <w:rsid w:val="00EF4E78"/>
    <w:rsid w:val="00EF59E8"/>
    <w:rsid w:val="00EF5E98"/>
    <w:rsid w:val="00EF611E"/>
    <w:rsid w:val="00EF6795"/>
    <w:rsid w:val="00EF70D8"/>
    <w:rsid w:val="00EF7D12"/>
    <w:rsid w:val="00F05657"/>
    <w:rsid w:val="00F07354"/>
    <w:rsid w:val="00F12562"/>
    <w:rsid w:val="00F1303E"/>
    <w:rsid w:val="00F130F9"/>
    <w:rsid w:val="00F13272"/>
    <w:rsid w:val="00F13F71"/>
    <w:rsid w:val="00F150E2"/>
    <w:rsid w:val="00F15DF6"/>
    <w:rsid w:val="00F16183"/>
    <w:rsid w:val="00F16BEA"/>
    <w:rsid w:val="00F16D5A"/>
    <w:rsid w:val="00F20231"/>
    <w:rsid w:val="00F20EF1"/>
    <w:rsid w:val="00F21FD6"/>
    <w:rsid w:val="00F22E2D"/>
    <w:rsid w:val="00F23D0B"/>
    <w:rsid w:val="00F25809"/>
    <w:rsid w:val="00F25EF4"/>
    <w:rsid w:val="00F262AE"/>
    <w:rsid w:val="00F26B97"/>
    <w:rsid w:val="00F34C35"/>
    <w:rsid w:val="00F36962"/>
    <w:rsid w:val="00F36968"/>
    <w:rsid w:val="00F37B90"/>
    <w:rsid w:val="00F406F4"/>
    <w:rsid w:val="00F440CD"/>
    <w:rsid w:val="00F473AA"/>
    <w:rsid w:val="00F506F3"/>
    <w:rsid w:val="00F54299"/>
    <w:rsid w:val="00F5690F"/>
    <w:rsid w:val="00F578E1"/>
    <w:rsid w:val="00F60E36"/>
    <w:rsid w:val="00F617D8"/>
    <w:rsid w:val="00F633BD"/>
    <w:rsid w:val="00F63486"/>
    <w:rsid w:val="00F635BF"/>
    <w:rsid w:val="00F64E78"/>
    <w:rsid w:val="00F66086"/>
    <w:rsid w:val="00F66243"/>
    <w:rsid w:val="00F66951"/>
    <w:rsid w:val="00F67198"/>
    <w:rsid w:val="00F67CAC"/>
    <w:rsid w:val="00F706D6"/>
    <w:rsid w:val="00F708CA"/>
    <w:rsid w:val="00F73462"/>
    <w:rsid w:val="00F73BFA"/>
    <w:rsid w:val="00F75427"/>
    <w:rsid w:val="00F75D6E"/>
    <w:rsid w:val="00F802A3"/>
    <w:rsid w:val="00F80872"/>
    <w:rsid w:val="00F82B38"/>
    <w:rsid w:val="00F83623"/>
    <w:rsid w:val="00F8497F"/>
    <w:rsid w:val="00F85645"/>
    <w:rsid w:val="00F85A1B"/>
    <w:rsid w:val="00F85C12"/>
    <w:rsid w:val="00F86CF5"/>
    <w:rsid w:val="00F91929"/>
    <w:rsid w:val="00F91F09"/>
    <w:rsid w:val="00F9558D"/>
    <w:rsid w:val="00F95865"/>
    <w:rsid w:val="00F95E4A"/>
    <w:rsid w:val="00F96A58"/>
    <w:rsid w:val="00FA3CD5"/>
    <w:rsid w:val="00FA40CA"/>
    <w:rsid w:val="00FA6C0D"/>
    <w:rsid w:val="00FB007B"/>
    <w:rsid w:val="00FB2B0E"/>
    <w:rsid w:val="00FB4A37"/>
    <w:rsid w:val="00FB579A"/>
    <w:rsid w:val="00FB7090"/>
    <w:rsid w:val="00FB7BD2"/>
    <w:rsid w:val="00FC3E18"/>
    <w:rsid w:val="00FC3EED"/>
    <w:rsid w:val="00FC412B"/>
    <w:rsid w:val="00FC4319"/>
    <w:rsid w:val="00FC4B01"/>
    <w:rsid w:val="00FC4F2B"/>
    <w:rsid w:val="00FC58C8"/>
    <w:rsid w:val="00FC5910"/>
    <w:rsid w:val="00FC75AD"/>
    <w:rsid w:val="00FC7C69"/>
    <w:rsid w:val="00FD136D"/>
    <w:rsid w:val="00FD1EC9"/>
    <w:rsid w:val="00FD2798"/>
    <w:rsid w:val="00FD391F"/>
    <w:rsid w:val="00FD43E6"/>
    <w:rsid w:val="00FD5E18"/>
    <w:rsid w:val="00FE2F06"/>
    <w:rsid w:val="00FE3A8C"/>
    <w:rsid w:val="00FE3FEB"/>
    <w:rsid w:val="00FE43D0"/>
    <w:rsid w:val="00FE4BA3"/>
    <w:rsid w:val="00FE6BF3"/>
    <w:rsid w:val="00FE7999"/>
    <w:rsid w:val="00FE7CF3"/>
    <w:rsid w:val="00FE7F4E"/>
    <w:rsid w:val="00FF2CDA"/>
    <w:rsid w:val="00FF38C0"/>
    <w:rsid w:val="00FF431E"/>
    <w:rsid w:val="00FF4FB0"/>
    <w:rsid w:val="00FF5AB1"/>
    <w:rsid w:val="00FF60DF"/>
    <w:rsid w:val="00FF7391"/>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69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35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00FC0"/>
    <w:rPr>
      <w:sz w:val="16"/>
      <w:szCs w:val="16"/>
    </w:rPr>
  </w:style>
  <w:style w:type="paragraph" w:styleId="CommentText">
    <w:name w:val="annotation text"/>
    <w:basedOn w:val="Normal"/>
    <w:link w:val="CommentTextChar"/>
    <w:uiPriority w:val="99"/>
    <w:semiHidden/>
    <w:unhideWhenUsed/>
    <w:rsid w:val="00900FC0"/>
    <w:rPr>
      <w:sz w:val="20"/>
      <w:szCs w:val="20"/>
    </w:rPr>
  </w:style>
  <w:style w:type="character" w:customStyle="1" w:styleId="CommentTextChar">
    <w:name w:val="Comment Text Char"/>
    <w:basedOn w:val="DefaultParagraphFont"/>
    <w:link w:val="CommentText"/>
    <w:uiPriority w:val="99"/>
    <w:semiHidden/>
    <w:rsid w:val="00900FC0"/>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00FC0"/>
    <w:rPr>
      <w:b/>
      <w:bCs/>
    </w:rPr>
  </w:style>
  <w:style w:type="character" w:customStyle="1" w:styleId="CommentSubjectChar">
    <w:name w:val="Comment Subject Char"/>
    <w:basedOn w:val="CommentTextChar"/>
    <w:link w:val="CommentSubject"/>
    <w:uiPriority w:val="99"/>
    <w:semiHidden/>
    <w:rsid w:val="00900FC0"/>
    <w:rPr>
      <w:rFonts w:ascii="Calibri" w:hAnsi="Calibri" w:cs="Times New Roman"/>
      <w:b/>
      <w:bCs/>
      <w:sz w:val="20"/>
      <w:szCs w:val="20"/>
    </w:rPr>
  </w:style>
  <w:style w:type="paragraph" w:styleId="BalloonText">
    <w:name w:val="Balloon Text"/>
    <w:basedOn w:val="Normal"/>
    <w:link w:val="BalloonTextChar"/>
    <w:uiPriority w:val="99"/>
    <w:semiHidden/>
    <w:unhideWhenUsed/>
    <w:rsid w:val="00900F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FC0"/>
    <w:rPr>
      <w:rFonts w:ascii="Segoe UI" w:hAnsi="Segoe UI" w:cs="Segoe UI"/>
      <w:sz w:val="18"/>
      <w:szCs w:val="18"/>
    </w:rPr>
  </w:style>
  <w:style w:type="paragraph" w:customStyle="1" w:styleId="SCCHeading1">
    <w:name w:val="SCC Heading 1"/>
    <w:basedOn w:val="Normal"/>
    <w:qFormat/>
    <w:rsid w:val="00CC453D"/>
    <w:pPr>
      <w:numPr>
        <w:numId w:val="1"/>
      </w:numPr>
      <w:spacing w:before="200" w:after="200"/>
      <w:ind w:right="677" w:hanging="720"/>
    </w:pPr>
    <w:rPr>
      <w:rFonts w:asciiTheme="majorHAnsi" w:eastAsia="MS Mincho" w:hAnsiTheme="majorHAnsi"/>
      <w:b/>
      <w:lang w:val="en-GB" w:eastAsia="ja-JP"/>
    </w:rPr>
  </w:style>
  <w:style w:type="paragraph" w:customStyle="1" w:styleId="SCCHeading2">
    <w:name w:val="SCC Heading 2"/>
    <w:basedOn w:val="Normal"/>
    <w:qFormat/>
    <w:rsid w:val="00CC453D"/>
    <w:pPr>
      <w:numPr>
        <w:ilvl w:val="1"/>
        <w:numId w:val="1"/>
      </w:numPr>
      <w:ind w:left="720" w:right="677"/>
    </w:pPr>
    <w:rPr>
      <w:rFonts w:ascii="Cambria" w:eastAsia="MS Mincho" w:hAnsi="Cambria"/>
      <w:i/>
      <w:lang w:val="en-GB" w:eastAsia="ja-JP"/>
    </w:rPr>
  </w:style>
  <w:style w:type="paragraph" w:customStyle="1" w:styleId="SCCHeading3">
    <w:name w:val="SCC Heading 3"/>
    <w:basedOn w:val="SCCHeading2"/>
    <w:qFormat/>
    <w:rsid w:val="00CC453D"/>
    <w:pPr>
      <w:numPr>
        <w:ilvl w:val="2"/>
      </w:numPr>
      <w:ind w:left="720"/>
    </w:pPr>
  </w:style>
  <w:style w:type="table" w:styleId="TableGrid">
    <w:name w:val="Table Grid"/>
    <w:basedOn w:val="TableNormal"/>
    <w:rsid w:val="00CC453D"/>
    <w:pPr>
      <w:spacing w:after="18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CCaption">
    <w:name w:val="SCC Caption"/>
    <w:basedOn w:val="Caption"/>
    <w:link w:val="SCCCaptionChar"/>
    <w:qFormat/>
    <w:rsid w:val="00CC453D"/>
    <w:pPr>
      <w:spacing w:before="120" w:after="120"/>
      <w:ind w:left="900" w:right="675" w:hanging="900"/>
    </w:pPr>
    <w:rPr>
      <w:rFonts w:asciiTheme="majorHAnsi" w:eastAsia="Batang" w:hAnsiTheme="majorHAnsi"/>
      <w:b w:val="0"/>
      <w:bCs w:val="0"/>
      <w:color w:val="auto"/>
      <w:sz w:val="20"/>
      <w:szCs w:val="20"/>
      <w:lang w:eastAsia="ko-KR"/>
    </w:rPr>
  </w:style>
  <w:style w:type="character" w:customStyle="1" w:styleId="SCCCaptionChar">
    <w:name w:val="SCC Caption Char"/>
    <w:basedOn w:val="DefaultParagraphFont"/>
    <w:link w:val="SCCCaption"/>
    <w:rsid w:val="00CC453D"/>
    <w:rPr>
      <w:rFonts w:asciiTheme="majorHAnsi" w:eastAsia="Batang" w:hAnsiTheme="majorHAnsi" w:cs="Times New Roman"/>
      <w:sz w:val="20"/>
      <w:szCs w:val="20"/>
      <w:lang w:eastAsia="ko-KR"/>
    </w:rPr>
  </w:style>
  <w:style w:type="paragraph" w:styleId="Caption">
    <w:name w:val="caption"/>
    <w:basedOn w:val="Normal"/>
    <w:next w:val="Normal"/>
    <w:uiPriority w:val="35"/>
    <w:semiHidden/>
    <w:unhideWhenUsed/>
    <w:qFormat/>
    <w:rsid w:val="00CC453D"/>
    <w:pPr>
      <w:spacing w:after="200"/>
    </w:pPr>
    <w:rPr>
      <w:b/>
      <w:bCs/>
      <w:color w:val="4F81BD" w:themeColor="accent1"/>
      <w:sz w:val="18"/>
      <w:szCs w:val="18"/>
    </w:rPr>
  </w:style>
  <w:style w:type="paragraph" w:styleId="ListParagraph">
    <w:name w:val="List Paragraph"/>
    <w:basedOn w:val="Normal"/>
    <w:uiPriority w:val="34"/>
    <w:qFormat/>
    <w:rsid w:val="00F473A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35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00FC0"/>
    <w:rPr>
      <w:sz w:val="16"/>
      <w:szCs w:val="16"/>
    </w:rPr>
  </w:style>
  <w:style w:type="paragraph" w:styleId="CommentText">
    <w:name w:val="annotation text"/>
    <w:basedOn w:val="Normal"/>
    <w:link w:val="CommentTextChar"/>
    <w:uiPriority w:val="99"/>
    <w:semiHidden/>
    <w:unhideWhenUsed/>
    <w:rsid w:val="00900FC0"/>
    <w:rPr>
      <w:sz w:val="20"/>
      <w:szCs w:val="20"/>
    </w:rPr>
  </w:style>
  <w:style w:type="character" w:customStyle="1" w:styleId="CommentTextChar">
    <w:name w:val="Comment Text Char"/>
    <w:basedOn w:val="DefaultParagraphFont"/>
    <w:link w:val="CommentText"/>
    <w:uiPriority w:val="99"/>
    <w:semiHidden/>
    <w:rsid w:val="00900FC0"/>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00FC0"/>
    <w:rPr>
      <w:b/>
      <w:bCs/>
    </w:rPr>
  </w:style>
  <w:style w:type="character" w:customStyle="1" w:styleId="CommentSubjectChar">
    <w:name w:val="Comment Subject Char"/>
    <w:basedOn w:val="CommentTextChar"/>
    <w:link w:val="CommentSubject"/>
    <w:uiPriority w:val="99"/>
    <w:semiHidden/>
    <w:rsid w:val="00900FC0"/>
    <w:rPr>
      <w:rFonts w:ascii="Calibri" w:hAnsi="Calibri" w:cs="Times New Roman"/>
      <w:b/>
      <w:bCs/>
      <w:sz w:val="20"/>
      <w:szCs w:val="20"/>
    </w:rPr>
  </w:style>
  <w:style w:type="paragraph" w:styleId="BalloonText">
    <w:name w:val="Balloon Text"/>
    <w:basedOn w:val="Normal"/>
    <w:link w:val="BalloonTextChar"/>
    <w:uiPriority w:val="99"/>
    <w:semiHidden/>
    <w:unhideWhenUsed/>
    <w:rsid w:val="00900F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FC0"/>
    <w:rPr>
      <w:rFonts w:ascii="Segoe UI" w:hAnsi="Segoe UI" w:cs="Segoe UI"/>
      <w:sz w:val="18"/>
      <w:szCs w:val="18"/>
    </w:rPr>
  </w:style>
  <w:style w:type="paragraph" w:customStyle="1" w:styleId="SCCHeading1">
    <w:name w:val="SCC Heading 1"/>
    <w:basedOn w:val="Normal"/>
    <w:qFormat/>
    <w:rsid w:val="00CC453D"/>
    <w:pPr>
      <w:numPr>
        <w:numId w:val="1"/>
      </w:numPr>
      <w:spacing w:before="200" w:after="200"/>
      <w:ind w:right="677" w:hanging="720"/>
    </w:pPr>
    <w:rPr>
      <w:rFonts w:asciiTheme="majorHAnsi" w:eastAsia="MS Mincho" w:hAnsiTheme="majorHAnsi"/>
      <w:b/>
      <w:lang w:val="en-GB" w:eastAsia="ja-JP"/>
    </w:rPr>
  </w:style>
  <w:style w:type="paragraph" w:customStyle="1" w:styleId="SCCHeading2">
    <w:name w:val="SCC Heading 2"/>
    <w:basedOn w:val="Normal"/>
    <w:qFormat/>
    <w:rsid w:val="00CC453D"/>
    <w:pPr>
      <w:numPr>
        <w:ilvl w:val="1"/>
        <w:numId w:val="1"/>
      </w:numPr>
      <w:ind w:left="720" w:right="677"/>
    </w:pPr>
    <w:rPr>
      <w:rFonts w:ascii="Cambria" w:eastAsia="MS Mincho" w:hAnsi="Cambria"/>
      <w:i/>
      <w:lang w:val="en-GB" w:eastAsia="ja-JP"/>
    </w:rPr>
  </w:style>
  <w:style w:type="paragraph" w:customStyle="1" w:styleId="SCCHeading3">
    <w:name w:val="SCC Heading 3"/>
    <w:basedOn w:val="SCCHeading2"/>
    <w:qFormat/>
    <w:rsid w:val="00CC453D"/>
    <w:pPr>
      <w:numPr>
        <w:ilvl w:val="2"/>
      </w:numPr>
      <w:ind w:left="720"/>
    </w:pPr>
  </w:style>
  <w:style w:type="table" w:styleId="TableGrid">
    <w:name w:val="Table Grid"/>
    <w:basedOn w:val="TableNormal"/>
    <w:rsid w:val="00CC453D"/>
    <w:pPr>
      <w:spacing w:after="18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CCaption">
    <w:name w:val="SCC Caption"/>
    <w:basedOn w:val="Caption"/>
    <w:link w:val="SCCCaptionChar"/>
    <w:qFormat/>
    <w:rsid w:val="00CC453D"/>
    <w:pPr>
      <w:spacing w:before="120" w:after="120"/>
      <w:ind w:left="900" w:right="675" w:hanging="900"/>
    </w:pPr>
    <w:rPr>
      <w:rFonts w:asciiTheme="majorHAnsi" w:eastAsia="Batang" w:hAnsiTheme="majorHAnsi"/>
      <w:b w:val="0"/>
      <w:bCs w:val="0"/>
      <w:color w:val="auto"/>
      <w:sz w:val="20"/>
      <w:szCs w:val="20"/>
      <w:lang w:eastAsia="ko-KR"/>
    </w:rPr>
  </w:style>
  <w:style w:type="character" w:customStyle="1" w:styleId="SCCCaptionChar">
    <w:name w:val="SCC Caption Char"/>
    <w:basedOn w:val="DefaultParagraphFont"/>
    <w:link w:val="SCCCaption"/>
    <w:rsid w:val="00CC453D"/>
    <w:rPr>
      <w:rFonts w:asciiTheme="majorHAnsi" w:eastAsia="Batang" w:hAnsiTheme="majorHAnsi" w:cs="Times New Roman"/>
      <w:sz w:val="20"/>
      <w:szCs w:val="20"/>
      <w:lang w:eastAsia="ko-KR"/>
    </w:rPr>
  </w:style>
  <w:style w:type="paragraph" w:styleId="Caption">
    <w:name w:val="caption"/>
    <w:basedOn w:val="Normal"/>
    <w:next w:val="Normal"/>
    <w:uiPriority w:val="35"/>
    <w:semiHidden/>
    <w:unhideWhenUsed/>
    <w:qFormat/>
    <w:rsid w:val="00CC453D"/>
    <w:pPr>
      <w:spacing w:after="200"/>
    </w:pPr>
    <w:rPr>
      <w:b/>
      <w:bCs/>
      <w:color w:val="4F81BD" w:themeColor="accent1"/>
      <w:sz w:val="18"/>
      <w:szCs w:val="18"/>
    </w:rPr>
  </w:style>
  <w:style w:type="paragraph" w:styleId="ListParagraph">
    <w:name w:val="List Paragraph"/>
    <w:basedOn w:val="Normal"/>
    <w:uiPriority w:val="34"/>
    <w:qFormat/>
    <w:rsid w:val="00F473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447313">
      <w:bodyDiv w:val="1"/>
      <w:marLeft w:val="0"/>
      <w:marRight w:val="0"/>
      <w:marTop w:val="0"/>
      <w:marBottom w:val="0"/>
      <w:divBdr>
        <w:top w:val="none" w:sz="0" w:space="0" w:color="auto"/>
        <w:left w:val="none" w:sz="0" w:space="0" w:color="auto"/>
        <w:bottom w:val="none" w:sz="0" w:space="0" w:color="auto"/>
        <w:right w:val="none" w:sz="0" w:space="0" w:color="auto"/>
      </w:divBdr>
    </w:div>
    <w:div w:id="352191922">
      <w:bodyDiv w:val="1"/>
      <w:marLeft w:val="0"/>
      <w:marRight w:val="0"/>
      <w:marTop w:val="0"/>
      <w:marBottom w:val="0"/>
      <w:divBdr>
        <w:top w:val="none" w:sz="0" w:space="0" w:color="auto"/>
        <w:left w:val="none" w:sz="0" w:space="0" w:color="auto"/>
        <w:bottom w:val="none" w:sz="0" w:space="0" w:color="auto"/>
        <w:right w:val="none" w:sz="0" w:space="0" w:color="auto"/>
      </w:divBdr>
    </w:div>
    <w:div w:id="559167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1110</Words>
  <Characters>6332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J. Beeching</dc:creator>
  <cp:lastModifiedBy>Anthony J. Beeching</cp:lastModifiedBy>
  <cp:revision>2</cp:revision>
  <dcterms:created xsi:type="dcterms:W3CDTF">2016-08-07T06:55:00Z</dcterms:created>
  <dcterms:modified xsi:type="dcterms:W3CDTF">2016-08-07T06:55:00Z</dcterms:modified>
</cp:coreProperties>
</file>